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B5" w:rsidRDefault="00C91CB5" w:rsidP="00C91CB5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  <w:r w:rsidR="00634E07">
          <w:rPr>
            <w:rFonts w:ascii="Times New Roman" w:hAnsi="Times New Roman" w:cs="Times New Roman"/>
            <w:b/>
            <w:bCs/>
            <w:sz w:val="20"/>
            <w:szCs w:val="20"/>
          </w:rPr>
          <w:t>I</w:t>
        </w:r>
      </w:ins>
    </w:p>
    <w:p w:rsidR="002E5263" w:rsidRPr="007D48A3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48A3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7B16FC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D48A3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7D48A3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48A3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 xml:space="preserve">This Annex contains additional instructions in relation to the templates included in Annex I of this </w:t>
      </w:r>
      <w:bookmarkStart w:id="2" w:name="_GoBack"/>
      <w:r w:rsidRPr="007D48A3">
        <w:rPr>
          <w:rFonts w:ascii="Times New Roman" w:hAnsi="Times New Roman" w:cs="Times New Roman"/>
          <w:sz w:val="20"/>
          <w:szCs w:val="20"/>
        </w:rPr>
        <w:t>Regula</w:t>
      </w:r>
      <w:bookmarkEnd w:id="2"/>
      <w:r w:rsidRPr="007D48A3">
        <w:rPr>
          <w:rFonts w:ascii="Times New Roman" w:hAnsi="Times New Roman" w:cs="Times New Roman"/>
          <w:sz w:val="20"/>
          <w:szCs w:val="20"/>
        </w:rPr>
        <w:t>tion. The first column of the next table identifies the items to be reported by identifying the columns and lines as showed in the template in Annex I.</w:t>
      </w:r>
    </w:p>
    <w:p w:rsidR="000D493F" w:rsidRPr="00EB240E" w:rsidRDefault="000D493F" w:rsidP="000D49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group</w:t>
      </w:r>
      <w:r w:rsidR="007A4751">
        <w:rPr>
          <w:rFonts w:ascii="Times New Roman" w:hAnsi="Times New Roman" w:cs="Times New Roman"/>
          <w:sz w:val="20"/>
          <w:szCs w:val="20"/>
        </w:rPr>
        <w:t>s</w:t>
      </w:r>
      <w:r w:rsidR="002E7A33">
        <w:rPr>
          <w:rFonts w:ascii="Times New Roman" w:hAnsi="Times New Roman" w:cs="Times New Roman"/>
          <w:sz w:val="20"/>
          <w:szCs w:val="20"/>
        </w:rPr>
        <w:t xml:space="preserve">, </w:t>
      </w:r>
      <w:r w:rsidR="00A05693">
        <w:rPr>
          <w:rFonts w:ascii="Times New Roman" w:hAnsi="Times New Roman" w:cs="Times New Roman"/>
          <w:sz w:val="20"/>
          <w:szCs w:val="20"/>
        </w:rPr>
        <w:t>ring fenced funds</w:t>
      </w:r>
      <w:r w:rsidR="002E7A33">
        <w:rPr>
          <w:rFonts w:ascii="Times New Roman" w:hAnsi="Times New Roman" w:cs="Times New Roman"/>
          <w:sz w:val="20"/>
          <w:szCs w:val="20"/>
        </w:rPr>
        <w:t>, matching portfolios and remaining part</w:t>
      </w:r>
      <w:r w:rsidR="00A05693">
        <w:rPr>
          <w:rFonts w:ascii="Times New Roman" w:hAnsi="Times New Roman" w:cs="Times New Roman"/>
          <w:sz w:val="20"/>
          <w:szCs w:val="20"/>
        </w:rPr>
        <w:t xml:space="preserve"> </w:t>
      </w:r>
      <w:r w:rsidR="00A05693" w:rsidRPr="00634E07">
        <w:rPr>
          <w:rFonts w:ascii="Times New Roman" w:hAnsi="Times New Roman" w:cs="Times New Roman"/>
          <w:sz w:val="20"/>
          <w:szCs w:val="20"/>
        </w:rPr>
        <w:t>at group level</w:t>
      </w:r>
      <w:r w:rsidR="00476B62">
        <w:rPr>
          <w:rFonts w:ascii="Times New Roman" w:hAnsi="Times New Roman" w:cs="Times New Roman"/>
          <w:sz w:val="20"/>
          <w:szCs w:val="20"/>
        </w:rPr>
        <w:t>.</w:t>
      </w:r>
    </w:p>
    <w:p w:rsidR="002E5263" w:rsidRPr="007D48A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 xml:space="preserve">When a special justification is needed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834"/>
        <w:gridCol w:w="4536"/>
      </w:tblGrid>
      <w:tr w:rsidR="00D04822" w:rsidRPr="007D48A3" w:rsidTr="00CB342A">
        <w:trPr>
          <w:trHeight w:val="285"/>
        </w:trPr>
        <w:tc>
          <w:tcPr>
            <w:tcW w:w="1872" w:type="dxa"/>
            <w:noWrap/>
            <w:hideMark/>
          </w:tcPr>
          <w:p w:rsidR="002E5263" w:rsidRPr="00FA5C8C" w:rsidRDefault="002E5263" w:rsidP="00471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</w:tcPr>
          <w:p w:rsidR="0015196F" w:rsidRPr="007D48A3" w:rsidRDefault="00E76ED9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</w:p>
        </w:tc>
        <w:tc>
          <w:tcPr>
            <w:tcW w:w="4536" w:type="dxa"/>
          </w:tcPr>
          <w:p w:rsidR="0015196F" w:rsidRPr="004716A4" w:rsidDel="00C662BE" w:rsidRDefault="0015196F">
            <w:pPr>
              <w:rPr>
                <w:del w:id="3" w:author="Author"/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" w:author="Author">
              <w:r w:rsidRPr="004716A4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When t</w:delText>
              </w:r>
            </w:del>
            <w:ins w:id="5" w:author="Author">
              <w:r w:rsidR="004E0E31">
                <w:rPr>
                  <w:rFonts w:ascii="Times New Roman" w:hAnsi="Times New Roman" w:cs="Times New Roman"/>
                  <w:sz w:val="20"/>
                  <w:szCs w:val="20"/>
                </w:rPr>
                <w:t>T</w:t>
              </w:r>
            </w:ins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he items reported refer to a RFF</w:t>
            </w:r>
            <w:ins w:id="6" w:author="Author">
              <w:r w:rsidR="00C662BE">
                <w:rPr>
                  <w:rFonts w:ascii="Times New Roman" w:hAnsi="Times New Roman" w:cs="Times New Roman"/>
                  <w:sz w:val="20"/>
                  <w:szCs w:val="20"/>
                </w:rPr>
                <w:t>/M</w:t>
              </w:r>
              <w:r w:rsidR="004F767F"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="00C662BE">
                <w:rPr>
                  <w:rFonts w:ascii="Times New Roman" w:hAnsi="Times New Roman" w:cs="Times New Roman"/>
                  <w:sz w:val="20"/>
                  <w:szCs w:val="20"/>
                </w:rPr>
                <w:t>P</w:t>
              </w:r>
            </w:ins>
            <w:r w:rsidRPr="004716A4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7" w:author="Author">
              <w:r w:rsidRPr="004716A4" w:rsidDel="00C662B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When the items reported refer to a </w:delText>
              </w:r>
              <w:r w:rsidR="00DB340E" w:rsidDel="00C662BE">
                <w:rPr>
                  <w:rFonts w:ascii="Times New Roman" w:hAnsi="Times New Roman" w:cs="Times New Roman"/>
                  <w:sz w:val="20"/>
                  <w:szCs w:val="20"/>
                </w:rPr>
                <w:delText>m</w:delText>
              </w:r>
              <w:r w:rsidRPr="004716A4" w:rsidDel="00C662BE">
                <w:rPr>
                  <w:rFonts w:ascii="Times New Roman" w:hAnsi="Times New Roman" w:cs="Times New Roman"/>
                  <w:sz w:val="20"/>
                  <w:szCs w:val="20"/>
                </w:rPr>
                <w:delText>atching portfolio</w:delText>
              </w:r>
            </w:del>
          </w:p>
          <w:p w:rsidR="0015196F" w:rsidRPr="007D48A3" w:rsidRDefault="0015196F" w:rsidP="004E0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8" w:author="Author">
              <w:r w:rsidRPr="004716A4" w:rsidDel="00C662B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3 - </w:delText>
              </w:r>
              <w:r w:rsidRPr="004716A4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When t</w:delText>
              </w:r>
            </w:del>
            <w:ins w:id="9" w:author="Author">
              <w:r w:rsidR="004E0E31">
                <w:rPr>
                  <w:rFonts w:ascii="Times New Roman" w:hAnsi="Times New Roman" w:cs="Times New Roman"/>
                  <w:sz w:val="20"/>
                  <w:szCs w:val="20"/>
                </w:rPr>
                <w:t>T</w:t>
              </w:r>
            </w:ins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he items reported refer to the 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536" w:type="dxa"/>
          </w:tcPr>
          <w:p w:rsidR="00C91CB5" w:rsidRDefault="00C91CB5">
            <w:pPr>
              <w:rPr>
                <w:ins w:id="10" w:author="Author"/>
                <w:rFonts w:ascii="Times New Roman" w:hAnsi="Times New Roman" w:cs="Times New Roman"/>
                <w:sz w:val="20"/>
                <w:szCs w:val="20"/>
              </w:rPr>
            </w:pPr>
            <w:ins w:id="11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hen item Z00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1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</w:ins>
            <w:del w:id="12" w:author="Author">
              <w:r w:rsidR="0015196F" w:rsidRPr="004716A4" w:rsidDel="00C91CB5">
                <w:rPr>
                  <w:rFonts w:ascii="Times New Roman" w:hAnsi="Times New Roman" w:cs="Times New Roman"/>
                  <w:sz w:val="20"/>
                  <w:szCs w:val="20"/>
                </w:rPr>
                <w:delText>I</w:delText>
              </w:r>
            </w:del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dentification number for a ring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fenced fund or matching portfolio. This number is attributed by the undertaking and must be consistent over time and with the fund/portfolio number reported in other templates</w:t>
            </w:r>
            <w:del w:id="13" w:author="Author">
              <w:r w:rsidR="0015196F" w:rsidRPr="004716A4" w:rsidDel="00C91CB5">
                <w:rPr>
                  <w:rFonts w:ascii="Times New Roman" w:hAnsi="Times New Roman" w:cs="Times New Roman"/>
                  <w:sz w:val="20"/>
                  <w:szCs w:val="20"/>
                </w:rPr>
                <w:delText>, e.g. S.26.02, S.23.01</w:delText>
              </w:r>
            </w:del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196F" w:rsidRPr="008641A6" w:rsidRDefault="00C91C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  <w:rPrChange w:id="14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ins w:id="15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hen item Z00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1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2, then report “0”</w:t>
              </w:r>
            </w:ins>
            <w:del w:id="16" w:author="Author">
              <w:r w:rsidR="0015196F" w:rsidRPr="004716A4" w:rsidDel="00C91CB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  <w:hideMark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FC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S.01.02 -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536" w:type="dxa"/>
            <w:hideMark/>
          </w:tcPr>
          <w:p w:rsidR="00DB340E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15196F" w:rsidRPr="007D48A3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</w:tc>
      </w:tr>
      <w:tr w:rsidR="00DB340E" w:rsidRPr="00EB240E" w:rsidTr="00CB342A">
        <w:trPr>
          <w:trHeight w:val="1260"/>
        </w:trPr>
        <w:tc>
          <w:tcPr>
            <w:tcW w:w="1872" w:type="dxa"/>
          </w:tcPr>
          <w:p w:rsidR="00DB340E" w:rsidRPr="004716A4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DB340E" w:rsidRDefault="00FC308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S.01.03 - </w:t>
              </w:r>
            </w:ins>
            <w:r w:rsidR="00DB340E"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Basic Information - RFF and matching </w:t>
            </w:r>
            <w:ins w:id="1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adjustment</w:t>
              </w:r>
              <w:r w:rsidRPr="004C508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DB340E" w:rsidRPr="004C5083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Pr="004C5083" w:rsidRDefault="00DB340E" w:rsidP="0030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723FB3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RFF or </w:t>
            </w:r>
            <w:del w:id="20" w:author="Author">
              <w:r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matching portfolio</w:delText>
              </w:r>
            </w:del>
            <w:ins w:id="21" w:author="Author">
              <w:r w:rsidR="004E0E31">
                <w:rPr>
                  <w:rFonts w:ascii="Times New Roman" w:hAnsi="Times New Roman" w:cs="Times New Roman"/>
                  <w:sz w:val="20"/>
                  <w:szCs w:val="20"/>
                </w:rPr>
                <w:t>MAP</w:t>
              </w:r>
            </w:ins>
          </w:p>
          <w:p w:rsidR="00DB340E" w:rsidRPr="00EB240E" w:rsidRDefault="00723FB3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  <w:hideMark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475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S.02.01 -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FD1173" w:rsidRDefault="0015196F">
            <w:pPr>
              <w:rPr>
                <w:ins w:id="23" w:author="Author"/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del w:id="24" w:author="Author">
              <w:r w:rsidR="004716A4" w:rsidDel="00FD1173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25" w:author="Author">
              <w:r w:rsidR="00FD1173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Default="00FD1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6" w:author="Author">
              <w:r w:rsidRPr="004716A4">
                <w:rPr>
                  <w:rFonts w:ascii="Times New Roman" w:hAnsi="Times New Roman" w:cs="Times New Roman"/>
                  <w:sz w:val="20"/>
                  <w:szCs w:val="20"/>
                </w:rPr>
                <w:t xml:space="preserve">6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4716A4">
                <w:rPr>
                  <w:rFonts w:ascii="Times New Roman" w:hAnsi="Times New Roman" w:cs="Times New Roman"/>
                  <w:sz w:val="20"/>
                  <w:szCs w:val="20"/>
                </w:rPr>
                <w:t xml:space="preserve"> Exempted </w:t>
              </w:r>
              <w:r w:rsidRPr="00DD765D">
                <w:rPr>
                  <w:rFonts w:ascii="Times New Roman" w:hAnsi="Times New Roman" w:cs="Times New Roman"/>
                  <w:sz w:val="20"/>
                  <w:szCs w:val="20"/>
                </w:rPr>
                <w:t xml:space="preserve">under </w:t>
              </w:r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27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 xml:space="preserve">Article </w:t>
              </w:r>
              <w:del w:id="28" w:author="Author">
                <w:r w:rsidRPr="008641A6" w:rsidDel="00671B5B">
                  <w:rPr>
                    <w:rFonts w:ascii="Times New Roman" w:hAnsi="Times New Roman" w:cs="Times New Roman"/>
                    <w:sz w:val="20"/>
                    <w:szCs w:val="20"/>
                    <w:rPrChange w:id="29" w:author="Author">
                      <w:rPr>
                        <w:rFonts w:ascii="Times New Roman" w:hAnsi="Times New Roman" w:cs="Times New Roman"/>
                        <w:sz w:val="20"/>
                        <w:szCs w:val="20"/>
                        <w:highlight w:val="green"/>
                      </w:rPr>
                    </w:rPrChange>
                  </w:rPr>
                  <w:delText>35 (7) and (8</w:delText>
                </w:r>
              </w:del>
              <w:r w:rsidR="00671B5B" w:rsidRPr="008641A6">
                <w:rPr>
                  <w:rFonts w:ascii="Times New Roman" w:hAnsi="Times New Roman" w:cs="Times New Roman"/>
                  <w:sz w:val="20"/>
                  <w:szCs w:val="20"/>
                  <w:rPrChange w:id="30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>254(2</w:t>
              </w:r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31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>)</w:t>
              </w:r>
            </w:ins>
            <w:del w:id="32" w:author="Author">
              <w:r w:rsidR="0015196F" w:rsidRPr="007D48A3" w:rsidDel="00FD117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  <w:p w:rsid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FA5C8C" w:rsidP="00634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3" w:author="Author">
              <w:r w:rsidRPr="003159E6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3159E6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4716A4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Pr="003159E6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For variant ‘</w:delText>
              </w:r>
              <w:r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  <w:r w:rsidRPr="003159E6" w:rsidDel="004E0E31">
                <w:rPr>
                  <w:rFonts w:ascii="Times New Roman" w:hAnsi="Times New Roman" w:cs="Times New Roman"/>
                  <w:sz w:val="20"/>
                  <w:szCs w:val="20"/>
                </w:rPr>
                <w:delText>’ not reported as refers to MAP fund</w:delText>
              </w:r>
              <w:r w:rsidR="0015196F" w:rsidRPr="007D48A3" w:rsidDel="00634E07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</w:del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other reason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834" w:type="dxa"/>
            <w:noWrap/>
          </w:tcPr>
          <w:p w:rsidR="0015196F" w:rsidRPr="007D48A3" w:rsidRDefault="00475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S.02.02 -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536" w:type="dxa"/>
          </w:tcPr>
          <w:p w:rsidR="0015196F" w:rsidRPr="004716A4" w:rsidRDefault="0015196F" w:rsidP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Default="0015196F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</w:p>
          <w:p w:rsidR="00DB340E" w:rsidRDefault="00DB340E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ins w:id="35" w:author="Author">
              <w:r w:rsidR="00C5222B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del w:id="36" w:author="Author">
              <w:r w:rsidRPr="00300769" w:rsidDel="00C5222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  <w:r w:rsidRPr="00300769" w:rsidDel="00C5222B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>Regulation xx/2015</w:delText>
              </w:r>
            </w:del>
            <w:ins w:id="37" w:author="Author">
              <w:del w:id="38" w:author="Author">
                <w:r w:rsidR="00FD1173" w:rsidDel="00C5222B">
                  <w:rPr>
                    <w:rFonts w:ascii="Times New Roman" w:hAnsi="Times New Roman" w:cs="Times New Roman"/>
                    <w:sz w:val="20"/>
                    <w:szCs w:val="20"/>
                  </w:rPr>
                  <w:delText>this Regulation</w:delText>
                </w:r>
              </w:del>
            </w:ins>
          </w:p>
          <w:p w:rsidR="0015196F" w:rsidRPr="007D48A3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15196F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del w:id="39" w:author="Author">
              <w:r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R0</w:delText>
              </w:r>
              <w:r w:rsidR="00DB340E"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05</w:delText>
              </w:r>
              <w:r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40" w:author="Author"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R00</w:t>
              </w:r>
              <w:r w:rsidR="00D024BC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  <w:hideMark/>
          </w:tcPr>
          <w:p w:rsidR="0015196F" w:rsidRPr="007D48A3" w:rsidRDefault="00D024B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S.03.01.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</w:t>
            </w:r>
            <w:ins w:id="4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429"/>
        </w:trPr>
        <w:tc>
          <w:tcPr>
            <w:tcW w:w="1872" w:type="dxa"/>
            <w:hideMark/>
          </w:tcPr>
          <w:p w:rsidR="0015196F" w:rsidRPr="00FA5C8C" w:rsidRDefault="00DB340E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43" w:author="Author">
              <w:r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R006</w:delText>
              </w:r>
              <w:r w:rsidR="0015196F"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44" w:author="Author"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R00</w:t>
              </w:r>
              <w:r w:rsidR="00D024BC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  <w:hideMark/>
          </w:tcPr>
          <w:p w:rsidR="0015196F" w:rsidRPr="007D48A3" w:rsidRDefault="00D024BC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5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S.03.0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46" w:author="Author">
              <w:r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R007</w:delText>
              </w:r>
              <w:r w:rsidR="0015196F" w:rsidRPr="00FA5C8C" w:rsidDel="00D024BC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47" w:author="Author"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R00</w:t>
              </w:r>
              <w:r w:rsidR="00D024BC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="00D024BC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  <w:hideMark/>
          </w:tcPr>
          <w:p w:rsidR="0015196F" w:rsidRPr="007D48A3" w:rsidRDefault="00D024BC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8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S.03.0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15196F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49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</w:delText>
              </w:r>
              <w:r w:rsidR="00DB340E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10</w:delText>
              </w:r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50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5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r w:rsidR="003C6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52" w:author="Author">
              <w:r w:rsidR="003C6D5B">
                <w:rPr>
                  <w:rFonts w:ascii="Times New Roman" w:hAnsi="Times New Roman" w:cs="Times New Roman"/>
                  <w:sz w:val="20"/>
                  <w:szCs w:val="20"/>
                </w:rPr>
                <w:t>by line of business</w:t>
              </w:r>
            </w:ins>
          </w:p>
        </w:tc>
        <w:tc>
          <w:tcPr>
            <w:tcW w:w="4536" w:type="dxa"/>
          </w:tcPr>
          <w:p w:rsidR="00FD1173" w:rsidRDefault="0015196F" w:rsidP="004321E5">
            <w:pPr>
              <w:rPr>
                <w:ins w:id="53" w:author="Author"/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del w:id="54" w:author="Author">
              <w:r w:rsidRPr="007D48A3" w:rsidDel="00FD1173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55" w:author="Author">
              <w:r w:rsidR="00FD1173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FD117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56" w:author="Author">
              <w:r w:rsidRPr="00DD765D">
                <w:rPr>
                  <w:rFonts w:ascii="Times New Roman" w:hAnsi="Times New Roman" w:cs="Times New Roman"/>
                  <w:sz w:val="20"/>
                  <w:szCs w:val="20"/>
                </w:rPr>
                <w:t xml:space="preserve">6 - Exempted under Article </w:t>
              </w:r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  <w:del w:id="57" w:author="Author">
                <w:r w:rsidRPr="008641A6" w:rsidDel="00DD765D">
                  <w:rPr>
                    <w:rFonts w:ascii="Times New Roman" w:hAnsi="Times New Roman" w:cs="Times New Roman"/>
                    <w:sz w:val="20"/>
                    <w:szCs w:val="20"/>
                    <w:rPrChange w:id="58" w:author="Author">
                      <w:rPr>
                        <w:rFonts w:ascii="Times New Roman" w:hAnsi="Times New Roman" w:cs="Times New Roman"/>
                        <w:sz w:val="20"/>
                        <w:szCs w:val="20"/>
                        <w:highlight w:val="green"/>
                      </w:rPr>
                    </w:rPrChange>
                  </w:rPr>
                  <w:delText>35 (7) and (8</w:delText>
                </w:r>
              </w:del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59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>)</w:t>
              </w:r>
            </w:ins>
            <w:del w:id="60" w:author="Author">
              <w:r w:rsidR="0015196F" w:rsidRPr="007D48A3" w:rsidDel="00FD117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61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R011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62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3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</w:t>
            </w:r>
            <w:ins w:id="64" w:author="Author">
              <w:r w:rsidR="00C5222B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del w:id="65" w:author="Author">
              <w:r w:rsidR="00DB340E" w:rsidRPr="00BA022D" w:rsidDel="00C5222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  <w:r w:rsidR="00DB340E" w:rsidRPr="00BA022D" w:rsidDel="00C5222B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>Regulation xx/2015</w:delText>
              </w:r>
            </w:del>
            <w:ins w:id="66" w:author="Author">
              <w:del w:id="67" w:author="Author">
                <w:r w:rsidR="00FD1173" w:rsidDel="00C5222B">
                  <w:rPr>
                    <w:rFonts w:ascii="Times New Roman" w:hAnsi="Times New Roman" w:cs="Times New Roman"/>
                    <w:sz w:val="20"/>
                    <w:szCs w:val="20"/>
                  </w:rPr>
                  <w:delText>this Regulation</w:delText>
                </w:r>
              </w:del>
            </w:ins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68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R012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69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536" w:type="dxa"/>
          </w:tcPr>
          <w:p w:rsidR="0015196F" w:rsidRPr="004716A4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quarterly</w:t>
            </w:r>
          </w:p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annually </w:t>
            </w:r>
          </w:p>
          <w:p w:rsidR="0015196F" w:rsidRPr="007D48A3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  <w:hideMark/>
          </w:tcPr>
          <w:p w:rsidR="0015196F" w:rsidRP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71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R013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72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3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6.02 -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536" w:type="dxa"/>
            <w:hideMark/>
          </w:tcPr>
          <w:p w:rsidR="0015196F" w:rsidRPr="00DD765D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74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75" w:author="Author">
              <w:r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76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Pr="008641A6">
              <w:rPr>
                <w:rFonts w:ascii="Times New Roman" w:hAnsi="Times New Roman" w:cs="Times New Roman"/>
                <w:sz w:val="20"/>
                <w:szCs w:val="20"/>
                <w:rPrChange w:id="77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DD765D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case special justification is needed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78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R014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79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8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536" w:type="dxa"/>
          </w:tcPr>
          <w:p w:rsidR="00DB340E" w:rsidRPr="00DD765D" w:rsidRDefault="0015196F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Collective investment undertakings</w:t>
            </w:r>
            <w:r w:rsidR="00DB340E" w:rsidRPr="00DD765D" w:rsidDel="00031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DB340E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81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82" w:author="Author">
              <w:r w:rsidR="0015196F"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83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="0015196F" w:rsidRPr="008641A6">
              <w:rPr>
                <w:rFonts w:ascii="Times New Roman" w:hAnsi="Times New Roman" w:cs="Times New Roman"/>
                <w:sz w:val="20"/>
                <w:szCs w:val="20"/>
                <w:rPrChange w:id="84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DD765D" w:rsidRDefault="004321E5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case special justification is needed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del w:id="85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R015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86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8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88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89" w:author="Author">
              <w:r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90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Pr="008641A6">
              <w:rPr>
                <w:rFonts w:ascii="Times New Roman" w:hAnsi="Times New Roman" w:cs="Times New Roman"/>
                <w:sz w:val="20"/>
                <w:szCs w:val="20"/>
                <w:rPrChange w:id="91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92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R016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93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9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536" w:type="dxa"/>
            <w:hideMark/>
          </w:tcPr>
          <w:p w:rsidR="0015196F" w:rsidRPr="00DD765D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95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96" w:author="Author">
              <w:r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97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Pr="008641A6">
              <w:rPr>
                <w:rFonts w:ascii="Times New Roman" w:hAnsi="Times New Roman" w:cs="Times New Roman"/>
                <w:sz w:val="20"/>
                <w:szCs w:val="20"/>
                <w:rPrChange w:id="98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DD765D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99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R017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00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0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8.02 -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102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103" w:author="Author">
              <w:r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104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Pr="008641A6">
              <w:rPr>
                <w:rFonts w:ascii="Times New Roman" w:hAnsi="Times New Roman" w:cs="Times New Roman"/>
                <w:sz w:val="20"/>
                <w:szCs w:val="20"/>
                <w:rPrChange w:id="105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DB340E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DD765D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91"/>
        </w:trPr>
        <w:tc>
          <w:tcPr>
            <w:tcW w:w="187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06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R018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07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R01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08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800"/>
        </w:trPr>
        <w:tc>
          <w:tcPr>
            <w:tcW w:w="1872" w:type="dxa"/>
            <w:hideMark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09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R01</w:delText>
              </w:r>
              <w:r w:rsidR="00DB340E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10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20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1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B340E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DB340E" w:rsidRPr="00DD765D" w:rsidDel="00404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112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113" w:author="Author">
              <w:r w:rsidR="0015196F"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114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="0015196F" w:rsidRPr="008641A6">
              <w:rPr>
                <w:rFonts w:ascii="Times New Roman" w:hAnsi="Times New Roman" w:cs="Times New Roman"/>
                <w:sz w:val="20"/>
                <w:szCs w:val="20"/>
                <w:rPrChange w:id="115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16" w:author="Author">
              <w:r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R020</w:delText>
              </w:r>
              <w:r w:rsidR="0015196F" w:rsidRPr="00FA5C8C" w:rsidDel="00B674D4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17" w:author="Author"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R02</w:t>
              </w:r>
              <w:r w:rsidR="00B674D4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="00B674D4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18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11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536" w:type="dxa"/>
            <w:hideMark/>
          </w:tcPr>
          <w:p w:rsidR="0015196F" w:rsidRPr="00DD765D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ins w:id="119" w:author="Author"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</w:ins>
            <w:del w:id="120" w:author="Author">
              <w:r w:rsidRPr="008641A6" w:rsidDel="00DD765D">
                <w:rPr>
                  <w:rFonts w:ascii="Times New Roman" w:hAnsi="Times New Roman" w:cs="Times New Roman"/>
                  <w:sz w:val="20"/>
                  <w:szCs w:val="20"/>
                  <w:rPrChange w:id="121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delText>35 (7) and (8</w:delText>
              </w:r>
            </w:del>
            <w:r w:rsidRPr="008641A6">
              <w:rPr>
                <w:rFonts w:ascii="Times New Roman" w:hAnsi="Times New Roman" w:cs="Times New Roman"/>
                <w:sz w:val="20"/>
                <w:szCs w:val="20"/>
                <w:rPrChange w:id="122" w:author="Author">
                  <w:rPr>
                    <w:rFonts w:ascii="Times New Roman" w:hAnsi="Times New Roman" w:cs="Times New Roman"/>
                    <w:sz w:val="20"/>
                    <w:szCs w:val="20"/>
                    <w:highlight w:val="green"/>
                  </w:rPr>
                </w:rPrChange>
              </w:rPr>
              <w:t>)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28"/>
        </w:trPr>
        <w:tc>
          <w:tcPr>
            <w:tcW w:w="187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662C9A" w:rsidRPr="00FA5C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23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15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536" w:type="dxa"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 w:rsidRPr="00DD76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50"/>
        </w:trPr>
        <w:tc>
          <w:tcPr>
            <w:tcW w:w="1872" w:type="dxa"/>
          </w:tcPr>
          <w:p w:rsidR="0015196F" w:rsidRPr="00FA5C8C" w:rsidRDefault="00662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C0010/R027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2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15.02 -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7D48A3" w:rsidRDefault="004321E5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37482A" w:rsidRPr="00EB240E" w:rsidTr="00CB342A">
        <w:trPr>
          <w:trHeight w:val="1785"/>
        </w:trPr>
        <w:tc>
          <w:tcPr>
            <w:tcW w:w="1872" w:type="dxa"/>
            <w:hideMark/>
          </w:tcPr>
          <w:p w:rsidR="0037482A" w:rsidRPr="00FA5C8C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25" w:author="Author">
              <w:r w:rsidRPr="00FA5C8C" w:rsidDel="00FE4679">
                <w:rPr>
                  <w:rFonts w:ascii="Times New Roman" w:hAnsi="Times New Roman" w:cs="Times New Roman"/>
                  <w:sz w:val="20"/>
                  <w:szCs w:val="20"/>
                </w:rPr>
                <w:delText>R0380</w:delText>
              </w:r>
            </w:del>
            <w:ins w:id="126" w:author="Author"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R03</w:t>
              </w:r>
              <w:r w:rsidR="00FE4679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37482A" w:rsidRPr="00FA5C8C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37482A" w:rsidRPr="00E375D3" w:rsidRDefault="00FE4679" w:rsidP="00841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2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22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Impact of long term guarantees </w:t>
            </w:r>
            <w:ins w:id="128" w:author="Author">
              <w:r w:rsidR="008411BA" w:rsidRPr="00E375D3">
                <w:rPr>
                  <w:rFonts w:ascii="Times New Roman" w:hAnsi="Times New Roman" w:cs="Times New Roman"/>
                  <w:sz w:val="20"/>
                  <w:szCs w:val="20"/>
                </w:rPr>
                <w:t xml:space="preserve">measures </w:t>
              </w:r>
            </w:ins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>and transitional</w:t>
            </w:r>
            <w:ins w:id="129" w:author="Author">
              <w:r w:rsidR="008411BA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</w:ins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30" w:author="Author">
              <w:r w:rsidR="0037482A" w:rsidRPr="00E375D3" w:rsidDel="008411BA">
                <w:rPr>
                  <w:rFonts w:ascii="Times New Roman" w:hAnsi="Times New Roman" w:cs="Times New Roman"/>
                  <w:sz w:val="20"/>
                  <w:szCs w:val="20"/>
                </w:rPr>
                <w:delText>measures</w:delText>
              </w:r>
            </w:del>
          </w:p>
        </w:tc>
        <w:tc>
          <w:tcPr>
            <w:tcW w:w="4536" w:type="dxa"/>
            <w:hideMark/>
          </w:tcPr>
          <w:p w:rsidR="0037482A" w:rsidRPr="00E375D3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7482A" w:rsidRPr="00EB240E" w:rsidRDefault="007B16FC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or transitional</w:t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measures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are applied 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45"/>
        </w:trPr>
        <w:tc>
          <w:tcPr>
            <w:tcW w:w="1872" w:type="dxa"/>
            <w:hideMark/>
          </w:tcPr>
          <w:p w:rsidR="0015196F" w:rsidRPr="00FA5C8C" w:rsidRDefault="003748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31" w:author="Author">
              <w:r w:rsidRPr="00FA5C8C" w:rsidDel="00FE4679">
                <w:rPr>
                  <w:rFonts w:ascii="Times New Roman" w:hAnsi="Times New Roman" w:cs="Times New Roman"/>
                  <w:sz w:val="20"/>
                  <w:szCs w:val="20"/>
                </w:rPr>
                <w:delText>R043</w:delText>
              </w:r>
              <w:r w:rsidR="0015196F" w:rsidRPr="00FA5C8C" w:rsidDel="00FE4679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32" w:author="Author"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FE4679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33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23</w:t>
              </w:r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.01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536" w:type="dxa"/>
            <w:hideMark/>
          </w:tcPr>
          <w:p w:rsidR="0015196F" w:rsidRPr="007D48A3" w:rsidRDefault="0015196F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30E7D" w:rsidRDefault="0015196F" w:rsidP="004321E5">
            <w:pPr>
              <w:rPr>
                <w:ins w:id="134" w:author="Author"/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del w:id="135" w:author="Author">
              <w:r w:rsidRPr="007D48A3" w:rsidDel="00130E7D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136" w:author="Author">
              <w:r w:rsidR="00130E7D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130E7D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37" w:author="Author">
              <w:r w:rsidRPr="004716A4">
                <w:rPr>
                  <w:rFonts w:ascii="Times New Roman" w:hAnsi="Times New Roman" w:cs="Times New Roman"/>
                  <w:sz w:val="20"/>
                  <w:szCs w:val="20"/>
                </w:rPr>
                <w:t xml:space="preserve">6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4716A4">
                <w:rPr>
                  <w:rFonts w:ascii="Times New Roman" w:hAnsi="Times New Roman" w:cs="Times New Roman"/>
                  <w:sz w:val="20"/>
                  <w:szCs w:val="20"/>
                </w:rPr>
                <w:t xml:space="preserve"> Exempted </w:t>
              </w:r>
              <w:r w:rsidRPr="00DD765D">
                <w:rPr>
                  <w:rFonts w:ascii="Times New Roman" w:hAnsi="Times New Roman" w:cs="Times New Roman"/>
                  <w:sz w:val="20"/>
                  <w:szCs w:val="20"/>
                </w:rPr>
                <w:t xml:space="preserve">under </w:t>
              </w:r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138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 xml:space="preserve">Article </w:t>
              </w:r>
              <w:r w:rsidR="00DD765D" w:rsidRPr="00DD765D">
                <w:rPr>
                  <w:rFonts w:ascii="Times New Roman" w:hAnsi="Times New Roman" w:cs="Times New Roman"/>
                  <w:sz w:val="20"/>
                  <w:szCs w:val="20"/>
                </w:rPr>
                <w:t>254(2</w:t>
              </w:r>
              <w:del w:id="139" w:author="Author">
                <w:r w:rsidRPr="008641A6" w:rsidDel="00DD765D">
                  <w:rPr>
                    <w:rFonts w:ascii="Times New Roman" w:hAnsi="Times New Roman" w:cs="Times New Roman"/>
                    <w:sz w:val="20"/>
                    <w:szCs w:val="20"/>
                    <w:rPrChange w:id="140" w:author="Author">
                      <w:rPr>
                        <w:rFonts w:ascii="Times New Roman" w:hAnsi="Times New Roman" w:cs="Times New Roman"/>
                        <w:sz w:val="20"/>
                        <w:szCs w:val="20"/>
                        <w:highlight w:val="green"/>
                      </w:rPr>
                    </w:rPrChange>
                  </w:rPr>
                  <w:delText>35 (7) and (8</w:delText>
                </w:r>
              </w:del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141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rPrChange>
                </w:rPr>
                <w:t>)</w:t>
              </w:r>
            </w:ins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37482A" w:rsidP="00FE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42" w:author="Author">
              <w:r w:rsidRPr="00FA5C8C" w:rsidDel="00FE4679">
                <w:rPr>
                  <w:rFonts w:ascii="Times New Roman" w:hAnsi="Times New Roman" w:cs="Times New Roman"/>
                  <w:sz w:val="20"/>
                  <w:szCs w:val="20"/>
                </w:rPr>
                <w:delText>R044</w:delText>
              </w:r>
              <w:r w:rsidR="0015196F" w:rsidRPr="00FA5C8C" w:rsidDel="00FE4679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43" w:author="Author"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FE4679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FE4679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4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23.02 -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37482A" w:rsidP="004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45" w:author="Author"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R045</w:delText>
              </w:r>
              <w:r w:rsidR="0015196F"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46" w:author="Author"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481923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4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23.03 -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67"/>
        </w:trPr>
        <w:tc>
          <w:tcPr>
            <w:tcW w:w="1872" w:type="dxa"/>
          </w:tcPr>
          <w:p w:rsidR="0015196F" w:rsidRPr="00FA5C8C" w:rsidRDefault="0037482A" w:rsidP="004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48" w:author="Author"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R046</w:delText>
              </w:r>
              <w:r w:rsidR="0015196F"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49" w:author="Author"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481923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5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23.04 -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966"/>
        </w:trPr>
        <w:tc>
          <w:tcPr>
            <w:tcW w:w="187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51" w:author="Author"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R04</w:delText>
              </w:r>
              <w:r w:rsidR="00723FB3"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52" w:author="Author"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481923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53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25.01 -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116F0" w:rsidRPr="00634E07" w:rsidRDefault="00723FB3" w:rsidP="00C116F0">
            <w:pPr>
              <w:rPr>
                <w:ins w:id="154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ins w:id="155" w:author="Author">
              <w:r w:rsidR="00C116F0" w:rsidRPr="00C116F0">
                <w:rPr>
                  <w:rFonts w:ascii="Times New Roman" w:hAnsi="Times New Roman" w:cs="Times New Roman"/>
                  <w:sz w:val="20"/>
                  <w:szCs w:val="20"/>
                </w:rPr>
                <w:t xml:space="preserve">as standard formula </w:t>
              </w:r>
              <w:r w:rsidR="00C116F0" w:rsidRPr="00634E07">
                <w:rPr>
                  <w:rFonts w:ascii="Times New Roman" w:hAnsi="Times New Roman" w:cs="Times New Roman"/>
                  <w:sz w:val="20"/>
                  <w:szCs w:val="20"/>
                </w:rPr>
                <w:t>is used</w:t>
              </w:r>
            </w:ins>
          </w:p>
          <w:p w:rsidR="0015196F" w:rsidRDefault="00C116F0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56" w:author="Author"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157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 xml:space="preserve">2 - </w:t>
              </w:r>
              <w:del w:id="158" w:author="Author">
                <w:r w:rsidRPr="008641A6" w:rsidDel="00634E07">
                  <w:rPr>
                    <w:rFonts w:ascii="Times New Roman" w:hAnsi="Times New Roman" w:cs="Times New Roman"/>
                    <w:sz w:val="20"/>
                    <w:szCs w:val="20"/>
                    <w:rPrChange w:id="159" w:author="Author">
                      <w:rPr>
                        <w:rFonts w:ascii="Times New Roman" w:hAnsi="Times New Roman" w:cs="Times New Roman"/>
                        <w:sz w:val="20"/>
                        <w:szCs w:val="20"/>
                        <w:highlight w:val="yellow"/>
                      </w:rPr>
                    </w:rPrChange>
                  </w:rPr>
                  <w:delText>r</w:delText>
                </w:r>
              </w:del>
              <w:r w:rsidR="00634E07" w:rsidRPr="008641A6">
                <w:rPr>
                  <w:rFonts w:ascii="Times New Roman" w:hAnsi="Times New Roman" w:cs="Times New Roman"/>
                  <w:sz w:val="20"/>
                  <w:szCs w:val="20"/>
                  <w:rPrChange w:id="160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>R</w:t>
              </w:r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161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>eported due to article 112 request</w:t>
              </w:r>
            </w:ins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1980"/>
        </w:trPr>
        <w:tc>
          <w:tcPr>
            <w:tcW w:w="1872" w:type="dxa"/>
          </w:tcPr>
          <w:p w:rsidR="0015196F" w:rsidRPr="00FA5C8C" w:rsidRDefault="0015196F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62" w:author="Author"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R04</w:delText>
              </w:r>
              <w:r w:rsidR="00723FB3"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  <w:r w:rsidRPr="00FA5C8C" w:rsidDel="0048192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63" w:author="Author"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R04</w:t>
              </w:r>
              <w:r w:rsidR="00481923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481923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6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25.02 -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723FB3" w:rsidRPr="00EB240E" w:rsidRDefault="00723FB3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723FB3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65" w:author="Author">
              <w:r w:rsidRPr="00FA5C8C" w:rsidDel="004E1A7A">
                <w:rPr>
                  <w:rFonts w:ascii="Times New Roman" w:hAnsi="Times New Roman" w:cs="Times New Roman"/>
                  <w:sz w:val="20"/>
                  <w:szCs w:val="20"/>
                </w:rPr>
                <w:delText>R050</w:delText>
              </w:r>
              <w:r w:rsidR="0015196F" w:rsidRPr="00FA5C8C" w:rsidDel="004E1A7A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66" w:author="Author">
              <w:r w:rsidR="004E1A7A" w:rsidRPr="00FA5C8C">
                <w:rPr>
                  <w:rFonts w:ascii="Times New Roman" w:hAnsi="Times New Roman" w:cs="Times New Roman"/>
                  <w:sz w:val="20"/>
                  <w:szCs w:val="20"/>
                </w:rPr>
                <w:t>R0</w:t>
              </w:r>
              <w:r w:rsidR="004E1A7A">
                <w:rPr>
                  <w:rFonts w:ascii="Times New Roman" w:hAnsi="Times New Roman" w:cs="Times New Roman"/>
                  <w:sz w:val="20"/>
                  <w:szCs w:val="20"/>
                </w:rPr>
                <w:t>48</w:t>
              </w:r>
              <w:r w:rsidR="004E1A7A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4E1A7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6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25.03 -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2400"/>
        </w:trPr>
        <w:tc>
          <w:tcPr>
            <w:tcW w:w="187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68" w:author="Author"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R0</w:delText>
              </w:r>
              <w:r w:rsidR="00147F87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="00723FB3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69" w:author="Author"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077C3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(A12)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26.01 -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15196F" w:rsidRPr="007D48A3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ins w:id="171" w:author="Author">
              <w:r w:rsidR="00050D2C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172" w:author="Author">
              <w:r w:rsidDel="00050D2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391"/>
        </w:trPr>
        <w:tc>
          <w:tcPr>
            <w:tcW w:w="187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73" w:author="Author"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74" w:author="Author"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077C36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(A13)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5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26.02 -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ins w:id="176" w:author="Author">
              <w:r w:rsidR="00050D2C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177" w:author="Author">
              <w:r w:rsidDel="00050D2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411"/>
        </w:trPr>
        <w:tc>
          <w:tcPr>
            <w:tcW w:w="187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78" w:author="Author"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79" w:author="Author"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077C36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(A14)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26.03 -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ins w:id="181" w:author="Author">
              <w:r w:rsidR="00050D2C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182" w:author="Author">
              <w:r w:rsidDel="00050D2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403"/>
        </w:trPr>
        <w:tc>
          <w:tcPr>
            <w:tcW w:w="187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83" w:author="Author"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84" w:author="Author"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077C36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(A15)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5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26.04 -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ins w:id="186" w:author="Author">
              <w:r w:rsidR="00050D2C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187" w:author="Author">
              <w:r w:rsidDel="00050D2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88" w:author="Author"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Pr="00FA5C8C" w:rsidDel="00077C36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89" w:author="Author"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077C36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077C36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(A16)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90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26.05 -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ins w:id="191" w:author="Author">
              <w:r w:rsidR="00050D2C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192" w:author="Author">
              <w:r w:rsidDel="00050D2C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416"/>
        </w:trPr>
        <w:tc>
          <w:tcPr>
            <w:tcW w:w="187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93" w:author="Author"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94" w:author="Author"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E5037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(A17)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95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26.06 -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Pr="004716A4" w:rsidRDefault="007B16FC" w:rsidP="00A314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80BAF" w:rsidRPr="007D48A3" w:rsidTr="00CB342A">
        <w:trPr>
          <w:trHeight w:val="2392"/>
        </w:trPr>
        <w:tc>
          <w:tcPr>
            <w:tcW w:w="1872" w:type="dxa"/>
          </w:tcPr>
          <w:p w:rsidR="00F80BAF" w:rsidRPr="00FA5C8C" w:rsidRDefault="00F80BAF" w:rsidP="00F80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96" w:author="Author"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R05</w:delText>
              </w:r>
              <w:r w:rsidR="00723FB3"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97" w:author="Author"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E50377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F80BAF" w:rsidRPr="00FA5C8C" w:rsidRDefault="00F80BA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80BAF" w:rsidRPr="00F80BAF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98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26.07 - </w:t>
              </w:r>
            </w:ins>
            <w:r w:rsidR="00CD20CA" w:rsidRPr="00CD20CA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</w:t>
            </w:r>
            <w:r w:rsidR="00406E4B">
              <w:rPr>
                <w:rFonts w:ascii="Times New Roman" w:hAnsi="Times New Roman" w:cs="Times New Roman"/>
                <w:sz w:val="20"/>
                <w:szCs w:val="20"/>
              </w:rPr>
              <w:t>ications</w:t>
            </w:r>
          </w:p>
        </w:tc>
        <w:tc>
          <w:tcPr>
            <w:tcW w:w="4536" w:type="dxa"/>
          </w:tcPr>
          <w:p w:rsidR="00406E4B" w:rsidRPr="00300769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Pr="00300769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simplified calculations used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BAF" w:rsidRPr="007D48A3" w:rsidRDefault="00406E4B" w:rsidP="00CD2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99" w:author="Author"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R058</w:delText>
              </w:r>
              <w:r w:rsidR="0015196F"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00" w:author="Author"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R05</w:t>
              </w:r>
              <w:r w:rsidR="00E50377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(A18)</w:t>
            </w: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0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27.01 -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406E4B"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Default="00406E4B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02" w:author="Author"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R06</w:delText>
              </w:r>
              <w:r w:rsidR="00406E4B"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03" w:author="Author"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R06</w:t>
              </w:r>
              <w:r w:rsidR="00E50377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0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31.01 -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15196F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reinsurance 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05" w:author="Author"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R0</w:delText>
              </w:r>
              <w:r w:rsidR="00406E4B"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70</w:delText>
              </w:r>
              <w:r w:rsidRPr="00FA5C8C" w:rsidDel="00E5037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06" w:author="Author"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R0</w:t>
              </w:r>
              <w:r w:rsidR="00E50377">
                <w:rPr>
                  <w:rFonts w:ascii="Times New Roman" w:hAnsi="Times New Roman" w:cs="Times New Roman"/>
                  <w:sz w:val="20"/>
                  <w:szCs w:val="20"/>
                </w:rPr>
                <w:t>69</w:t>
              </w:r>
              <w:r w:rsidR="00E50377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0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31.02 - </w:t>
              </w:r>
            </w:ins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Special Purpose </w:t>
            </w:r>
            <w:del w:id="208" w:author="Author">
              <w:r w:rsidR="0015196F" w:rsidRPr="004716A4" w:rsidDel="00587A8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Insurance </w:delText>
              </w:r>
            </w:del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Vehicles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Spec</w:t>
            </w:r>
            <w:r w:rsidR="00D874B7">
              <w:rPr>
                <w:rFonts w:ascii="Times New Roman" w:hAnsi="Times New Roman" w:cs="Times New Roman"/>
                <w:sz w:val="20"/>
                <w:szCs w:val="20"/>
              </w:rPr>
              <w:t>ial Purpose Insurance Vehicles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230"/>
        </w:trPr>
        <w:tc>
          <w:tcPr>
            <w:tcW w:w="1872" w:type="dxa"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del w:id="209" w:author="Author">
              <w:r w:rsidRPr="004716A4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R0</w:delText>
              </w:r>
              <w:r w:rsidR="00406E4B" w:rsidRPr="00FA5C8C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71</w:delText>
              </w:r>
              <w:r w:rsidRPr="004716A4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0</w:delText>
              </w:r>
            </w:del>
            <w:ins w:id="210" w:author="Author">
              <w:r w:rsidR="00FD151D" w:rsidRPr="004716A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R0</w:t>
              </w:r>
              <w:r w:rsidR="00FD151D" w:rsidRPr="00FA5C8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7</w:t>
              </w:r>
              <w:r w:rsidR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0</w:t>
              </w:r>
              <w:r w:rsidR="00FD151D" w:rsidRPr="004716A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0</w:t>
              </w:r>
            </w:ins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(A21)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21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32.01 - </w:t>
              </w:r>
            </w:ins>
            <w:del w:id="212" w:author="Author">
              <w:r w:rsidR="0015196F" w:rsidRPr="004716A4" w:rsidDel="003C6D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 xml:space="preserve">Entities </w:delText>
              </w:r>
            </w:del>
            <w:ins w:id="213" w:author="Author">
              <w:r w:rsidR="003C6D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Undertakings</w:t>
              </w:r>
              <w:r w:rsidR="003C6D5B" w:rsidRPr="004716A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</w:t>
              </w:r>
            </w:ins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the scope of the group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230"/>
        </w:trPr>
        <w:tc>
          <w:tcPr>
            <w:tcW w:w="187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del w:id="214" w:author="Author">
              <w:r w:rsidRPr="00FA5C8C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R072</w:delText>
              </w:r>
              <w:r w:rsidR="0015196F" w:rsidRPr="004716A4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0</w:delText>
              </w:r>
            </w:del>
            <w:ins w:id="215" w:author="Author">
              <w:r w:rsidR="00FD151D" w:rsidRPr="00FA5C8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R07</w:t>
              </w:r>
              <w:r w:rsidR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1</w:t>
              </w:r>
              <w:r w:rsidR="00FD151D" w:rsidRPr="004716A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0</w:t>
              </w:r>
            </w:ins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(A22)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216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33.01 - </w:t>
              </w:r>
            </w:ins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(Re)insurance individual requirements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other reason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815"/>
        </w:trPr>
        <w:tc>
          <w:tcPr>
            <w:tcW w:w="187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del w:id="217" w:author="Author">
              <w:r w:rsidRPr="00FA5C8C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R073</w:delText>
              </w:r>
              <w:r w:rsidR="0015196F" w:rsidRPr="004716A4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0</w:delText>
              </w:r>
            </w:del>
            <w:ins w:id="218" w:author="Author">
              <w:r w:rsidR="00FD151D" w:rsidRPr="00FA5C8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R07</w:t>
              </w:r>
              <w:r w:rsidR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2</w:t>
              </w:r>
              <w:r w:rsidR="00FD151D" w:rsidRPr="004716A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0</w:t>
              </w:r>
            </w:ins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(A23)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219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34.01 - </w:t>
              </w:r>
            </w:ins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Non-(re)insurance individual requirements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4716A4" w:rsidRDefault="00406E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non-(re)insurance business in the scope of the group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other reason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CB342A">
        <w:trPr>
          <w:trHeight w:val="1245"/>
        </w:trPr>
        <w:tc>
          <w:tcPr>
            <w:tcW w:w="187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del w:id="220" w:author="Author">
              <w:r w:rsidRPr="00FA5C8C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R074</w:delText>
              </w:r>
              <w:r w:rsidR="0015196F" w:rsidRPr="004716A4" w:rsidDel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0</w:delText>
              </w:r>
            </w:del>
            <w:ins w:id="221" w:author="Author">
              <w:r w:rsidR="00FD151D" w:rsidRPr="00FA5C8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R07</w:t>
              </w:r>
              <w:r w:rsidR="00FD151D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3</w:t>
              </w:r>
              <w:r w:rsidR="00FD151D" w:rsidRPr="004716A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0</w:t>
              </w:r>
            </w:ins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(A24)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222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35.01 - </w:t>
              </w:r>
            </w:ins>
            <w:r w:rsidR="0015196F" w:rsidRPr="00D80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Contribution to group TP</w:t>
            </w:r>
          </w:p>
        </w:tc>
        <w:tc>
          <w:tcPr>
            <w:tcW w:w="4536" w:type="dxa"/>
            <w:hideMark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Reported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23" w:author="Author"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R075</w:delText>
              </w:r>
              <w:r w:rsidR="0015196F"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24" w:author="Author"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R07</w:t>
              </w:r>
              <w:r w:rsidR="00FD151D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25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36.01 - </w:t>
              </w:r>
            </w:ins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536" w:type="dxa"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AF4F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Equity-type transactions, debt and asset transfer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26" w:author="Author"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R076</w:delText>
              </w:r>
              <w:r w:rsidR="0015196F"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27" w:author="Author"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R07</w:t>
              </w:r>
              <w:r w:rsidR="00FD151D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28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36.02 - </w:t>
              </w:r>
            </w:ins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Derivatives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29" w:author="Author"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R07</w:delText>
              </w:r>
              <w:r w:rsidR="00406E4B"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30" w:author="Author"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R07</w:t>
              </w:r>
              <w:r w:rsidR="00FD151D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31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36.03 - </w:t>
              </w:r>
            </w:ins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Internal reinsurance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32" w:author="Author"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R07</w:delText>
              </w:r>
              <w:r w:rsidR="00406E4B"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33" w:author="Author"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R07</w:t>
              </w:r>
              <w:r w:rsidR="00FD151D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34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36.04 - </w:t>
              </w:r>
            </w:ins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Cost Sharing, contingent liabilities, off BS and other items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235" w:author="Author">
              <w:r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R079</w:delText>
              </w:r>
              <w:r w:rsidR="0015196F" w:rsidRPr="00FA5C8C" w:rsidDel="00FD151D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236" w:author="Author"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R07</w:t>
              </w:r>
              <w:r w:rsidR="00FD151D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="00FD151D" w:rsidRPr="00FA5C8C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37" w:author="Author">
              <w:r w:rsidRPr="00D024BC"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37.01 - </w:t>
              </w:r>
            </w:ins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Risk concentration</w:t>
            </w:r>
          </w:p>
        </w:tc>
        <w:tc>
          <w:tcPr>
            <w:tcW w:w="4536" w:type="dxa"/>
          </w:tcPr>
          <w:p w:rsidR="0015196F" w:rsidRPr="004716A4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threshold </w:t>
            </w:r>
            <w:r w:rsidR="00406E4B" w:rsidRPr="004716A4">
              <w:rPr>
                <w:rFonts w:ascii="Times New Roman" w:hAnsi="Times New Roman" w:cs="Times New Roman"/>
                <w:sz w:val="20"/>
                <w:szCs w:val="20"/>
              </w:rPr>
              <w:t>decided by group supervisor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342A" w:rsidRPr="00EB240E" w:rsidTr="00CB342A">
        <w:trPr>
          <w:trHeight w:val="1260"/>
          <w:ins w:id="238" w:author="Author"/>
        </w:trPr>
        <w:tc>
          <w:tcPr>
            <w:tcW w:w="1872" w:type="dxa"/>
            <w:hideMark/>
          </w:tcPr>
          <w:p w:rsidR="00CB342A" w:rsidRPr="008641A6" w:rsidRDefault="00CB342A">
            <w:pPr>
              <w:pStyle w:val="NoSpacing"/>
              <w:rPr>
                <w:ins w:id="239" w:author="Author"/>
                <w:rFonts w:ascii="Times New Roman" w:hAnsi="Times New Roman" w:cs="Times New Roman"/>
                <w:sz w:val="20"/>
                <w:szCs w:val="20"/>
                <w:rPrChange w:id="240" w:author="Author">
                  <w:rPr>
                    <w:ins w:id="241" w:author="Author"/>
                  </w:rPr>
                </w:rPrChange>
              </w:rPr>
              <w:pPrChange w:id="242" w:author="Author">
                <w:pPr>
                  <w:spacing w:after="200" w:line="276" w:lineRule="auto"/>
                </w:pPr>
              </w:pPrChange>
            </w:pPr>
            <w:ins w:id="243" w:author="Author"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244" w:author="Author">
                    <w:rPr/>
                  </w:rPrChange>
                </w:rPr>
                <w:t>C0010/R0790</w:t>
              </w:r>
            </w:ins>
          </w:p>
          <w:p w:rsidR="00CB342A" w:rsidRPr="001635A8" w:rsidRDefault="00CB342A">
            <w:pPr>
              <w:pStyle w:val="NoSpacing"/>
              <w:rPr>
                <w:ins w:id="245" w:author="Author"/>
              </w:rPr>
              <w:pPrChange w:id="246" w:author="Author">
                <w:pPr/>
              </w:pPrChange>
            </w:pPr>
            <w:ins w:id="247" w:author="Author">
              <w:r w:rsidRPr="008641A6">
                <w:rPr>
                  <w:rFonts w:ascii="Times New Roman" w:hAnsi="Times New Roman" w:cs="Times New Roman"/>
                  <w:sz w:val="20"/>
                  <w:szCs w:val="20"/>
                  <w:rPrChange w:id="248" w:author="Author">
                    <w:rPr/>
                  </w:rPrChange>
                </w:rPr>
                <w:t>(A2)</w:t>
              </w:r>
            </w:ins>
          </w:p>
        </w:tc>
        <w:tc>
          <w:tcPr>
            <w:tcW w:w="2834" w:type="dxa"/>
            <w:noWrap/>
            <w:hideMark/>
          </w:tcPr>
          <w:p w:rsidR="00CB342A" w:rsidRPr="00EB240E" w:rsidRDefault="00CB342A">
            <w:pPr>
              <w:rPr>
                <w:ins w:id="249" w:author="Author"/>
                <w:rFonts w:ascii="Times New Roman" w:hAnsi="Times New Roman" w:cs="Times New Roman"/>
                <w:sz w:val="20"/>
                <w:szCs w:val="20"/>
              </w:rPr>
            </w:pPr>
            <w:ins w:id="25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SR.02.01 -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Balance Sheet</w:t>
              </w:r>
            </w:ins>
          </w:p>
        </w:tc>
        <w:tc>
          <w:tcPr>
            <w:tcW w:w="4536" w:type="dxa"/>
            <w:hideMark/>
          </w:tcPr>
          <w:p w:rsidR="00CB342A" w:rsidRDefault="00CB342A" w:rsidP="00B16AB9">
            <w:pPr>
              <w:spacing w:line="276" w:lineRule="auto"/>
              <w:rPr>
                <w:ins w:id="251" w:author="Author"/>
                <w:rFonts w:ascii="Times New Roman" w:hAnsi="Times New Roman" w:cs="Times New Roman"/>
                <w:sz w:val="20"/>
                <w:szCs w:val="20"/>
              </w:rPr>
            </w:pPr>
            <w:ins w:id="252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  <w:t xml:space="preserve">1 - </w:t>
              </w:r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t xml:space="preserve">Reported </w:t>
              </w:r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Not reported as no RFF/MAP</w:t>
              </w:r>
            </w:ins>
          </w:p>
          <w:p w:rsidR="00DD765D" w:rsidRPr="00020961" w:rsidRDefault="00DD765D" w:rsidP="00B16AB9">
            <w:pPr>
              <w:spacing w:line="276" w:lineRule="auto"/>
              <w:rPr>
                <w:ins w:id="253" w:author="Author"/>
                <w:rFonts w:ascii="Times New Roman" w:hAnsi="Times New Roman" w:cs="Times New Roman"/>
                <w:sz w:val="20"/>
                <w:szCs w:val="20"/>
              </w:rPr>
            </w:pPr>
            <w:ins w:id="25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020961" w:rsidRDefault="00CB342A" w:rsidP="00B16AB9">
            <w:pPr>
              <w:rPr>
                <w:ins w:id="255" w:author="Author"/>
                <w:rFonts w:ascii="Times New Roman" w:hAnsi="Times New Roman" w:cs="Times New Roman"/>
                <w:sz w:val="20"/>
                <w:szCs w:val="20"/>
              </w:rPr>
            </w:pPr>
            <w:ins w:id="256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N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ot reported as refers to MAP fund</w:t>
              </w:r>
            </w:ins>
          </w:p>
          <w:p w:rsidR="00CB342A" w:rsidRPr="00EB240E" w:rsidRDefault="00CB342A" w:rsidP="00B16AB9">
            <w:pPr>
              <w:rPr>
                <w:ins w:id="257" w:author="Author"/>
                <w:rFonts w:ascii="Times New Roman" w:hAnsi="Times New Roman" w:cs="Times New Roman"/>
                <w:sz w:val="20"/>
                <w:szCs w:val="20"/>
              </w:rPr>
            </w:pPr>
            <w:ins w:id="258" w:author="Author"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t xml:space="preserve">0 -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other reason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(in this case special justification is needed)</w:t>
              </w:r>
            </w:ins>
          </w:p>
          <w:p w:rsidR="00CB342A" w:rsidRPr="00EB240E" w:rsidRDefault="00CB342A" w:rsidP="00B16AB9">
            <w:pPr>
              <w:rPr>
                <w:ins w:id="259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42A" w:rsidRPr="00EB240E" w:rsidTr="00CB342A">
        <w:trPr>
          <w:trHeight w:val="1720"/>
          <w:ins w:id="260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261" w:author="Author"/>
                <w:rFonts w:ascii="Times New Roman" w:hAnsi="Times New Roman" w:cs="Times New Roman"/>
                <w:sz w:val="20"/>
                <w:szCs w:val="20"/>
              </w:rPr>
            </w:pPr>
            <w:ins w:id="26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C0010/R0840</w:t>
              </w:r>
            </w:ins>
          </w:p>
          <w:p w:rsidR="00CB342A" w:rsidRPr="001635A8" w:rsidRDefault="00CB342A" w:rsidP="00B16AB9">
            <w:pPr>
              <w:rPr>
                <w:ins w:id="263" w:author="Author"/>
                <w:rFonts w:ascii="Times New Roman" w:hAnsi="Times New Roman" w:cs="Times New Roman"/>
                <w:sz w:val="20"/>
                <w:szCs w:val="20"/>
              </w:rPr>
            </w:pPr>
            <w:ins w:id="264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A9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265" w:author="Author"/>
                <w:rFonts w:ascii="Times New Roman" w:hAnsi="Times New Roman" w:cs="Times New Roman"/>
                <w:sz w:val="20"/>
                <w:szCs w:val="20"/>
              </w:rPr>
            </w:pPr>
            <w:ins w:id="26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SR.25.01 -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Only SF</w:t>
              </w:r>
            </w:ins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ins w:id="267" w:author="Author"/>
                <w:rFonts w:ascii="Times New Roman" w:hAnsi="Times New Roman" w:cs="Times New Roman"/>
                <w:sz w:val="20"/>
                <w:szCs w:val="20"/>
              </w:rPr>
            </w:pPr>
            <w:ins w:id="268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Pr="00095251" w:rsidRDefault="00CB342A" w:rsidP="00B16AB9">
            <w:pPr>
              <w:rPr>
                <w:ins w:id="269" w:author="Author"/>
                <w:rFonts w:ascii="Times New Roman" w:hAnsi="Times New Roman" w:cs="Times New Roman"/>
                <w:sz w:val="20"/>
                <w:szCs w:val="20"/>
              </w:rPr>
            </w:pPr>
            <w:ins w:id="270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- Reported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as standard 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>formula is used</w:t>
              </w:r>
            </w:ins>
          </w:p>
          <w:p w:rsidR="00DD765D" w:rsidRDefault="00CB342A" w:rsidP="00B16AB9">
            <w:pPr>
              <w:rPr>
                <w:ins w:id="271" w:author="Author"/>
                <w:rFonts w:ascii="Times New Roman" w:hAnsi="Times New Roman" w:cs="Times New Roman"/>
                <w:sz w:val="20"/>
                <w:szCs w:val="20"/>
              </w:rPr>
            </w:pPr>
            <w:ins w:id="272" w:author="Author"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 xml:space="preserve">2 </w:t>
              </w:r>
              <w:r w:rsidRPr="00A155A8">
                <w:rPr>
                  <w:rFonts w:ascii="Times New Roman" w:hAnsi="Times New Roman" w:cs="Times New Roman"/>
                  <w:sz w:val="20"/>
                  <w:szCs w:val="20"/>
                </w:rPr>
                <w:t xml:space="preserve">-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>eported due to article 112 request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br/>
                <w:t>8 - Not reported as use of partial internal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model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</w:ins>
          </w:p>
          <w:p w:rsidR="00CB342A" w:rsidRPr="00EB240E" w:rsidRDefault="00DD765D" w:rsidP="00B16AB9">
            <w:pPr>
              <w:rPr>
                <w:ins w:id="273" w:author="Author"/>
                <w:rFonts w:ascii="Times New Roman" w:hAnsi="Times New Roman" w:cs="Times New Roman"/>
                <w:sz w:val="20"/>
                <w:szCs w:val="20"/>
              </w:rPr>
            </w:pPr>
            <w:ins w:id="27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  <w:r w:rsidR="00CB342A"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B342A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="00CB342A"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1702"/>
          <w:ins w:id="275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276" w:author="Author"/>
                <w:rFonts w:ascii="Times New Roman" w:hAnsi="Times New Roman" w:cs="Times New Roman"/>
                <w:sz w:val="20"/>
                <w:szCs w:val="20"/>
              </w:rPr>
            </w:pPr>
            <w:ins w:id="27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C0010/R0850</w:t>
              </w:r>
            </w:ins>
          </w:p>
          <w:p w:rsidR="00CB342A" w:rsidRPr="001635A8" w:rsidRDefault="00CB342A" w:rsidP="00B16AB9">
            <w:pPr>
              <w:rPr>
                <w:ins w:id="278" w:author="Author"/>
                <w:rFonts w:ascii="Times New Roman" w:hAnsi="Times New Roman" w:cs="Times New Roman"/>
                <w:sz w:val="20"/>
                <w:szCs w:val="20"/>
              </w:rPr>
            </w:pPr>
            <w:ins w:id="279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A10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280" w:author="Author"/>
                <w:rFonts w:ascii="Times New Roman" w:hAnsi="Times New Roman" w:cs="Times New Roman"/>
                <w:sz w:val="20"/>
                <w:szCs w:val="20"/>
              </w:rPr>
            </w:pPr>
            <w:ins w:id="28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SR.25.02 -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SF and PIM</w:t>
              </w:r>
            </w:ins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ins w:id="282" w:author="Author"/>
                <w:rFonts w:ascii="Times New Roman" w:hAnsi="Times New Roman" w:cs="Times New Roman"/>
                <w:sz w:val="20"/>
                <w:szCs w:val="20"/>
              </w:rPr>
            </w:pPr>
            <w:ins w:id="283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Default="00CB342A" w:rsidP="00B16AB9">
            <w:pPr>
              <w:rPr>
                <w:ins w:id="284" w:author="Author"/>
                <w:rFonts w:ascii="Times New Roman" w:hAnsi="Times New Roman" w:cs="Times New Roman"/>
                <w:sz w:val="20"/>
                <w:szCs w:val="20"/>
              </w:rPr>
            </w:pPr>
            <w:ins w:id="285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4A7CFA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4A7CFA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of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full internal model</w:t>
              </w:r>
            </w:ins>
          </w:p>
          <w:p w:rsidR="00CB342A" w:rsidRDefault="00CB342A" w:rsidP="00B16AB9">
            <w:pPr>
              <w:rPr>
                <w:ins w:id="286" w:author="Author"/>
                <w:rFonts w:ascii="Times New Roman" w:hAnsi="Times New Roman" w:cs="Times New Roman"/>
                <w:sz w:val="20"/>
                <w:szCs w:val="20"/>
              </w:rPr>
            </w:pPr>
            <w:ins w:id="28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- Not reported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as use of 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tandard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ormula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EB240E" w:rsidRDefault="00DD765D" w:rsidP="00B16AB9">
            <w:pPr>
              <w:rPr>
                <w:ins w:id="288" w:author="Author"/>
                <w:rFonts w:ascii="Times New Roman" w:hAnsi="Times New Roman" w:cs="Times New Roman"/>
                <w:sz w:val="20"/>
                <w:szCs w:val="20"/>
              </w:rPr>
            </w:pPr>
            <w:ins w:id="28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EB240E" w:rsidRDefault="00CB342A" w:rsidP="00B16AB9">
            <w:pPr>
              <w:rPr>
                <w:ins w:id="290" w:author="Author"/>
                <w:rFonts w:ascii="Times New Roman" w:hAnsi="Times New Roman" w:cs="Times New Roman"/>
                <w:sz w:val="20"/>
                <w:szCs w:val="20"/>
              </w:rPr>
            </w:pPr>
            <w:ins w:id="29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1670"/>
          <w:ins w:id="292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293" w:author="Author"/>
                <w:rFonts w:ascii="Times New Roman" w:hAnsi="Times New Roman" w:cs="Times New Roman"/>
                <w:sz w:val="20"/>
                <w:szCs w:val="20"/>
              </w:rPr>
            </w:pPr>
            <w:ins w:id="294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860</w:t>
              </w:r>
            </w:ins>
          </w:p>
          <w:p w:rsidR="00CB342A" w:rsidRPr="001635A8" w:rsidRDefault="00CB342A" w:rsidP="00B16AB9">
            <w:pPr>
              <w:rPr>
                <w:ins w:id="295" w:author="Author"/>
                <w:rFonts w:ascii="Times New Roman" w:hAnsi="Times New Roman" w:cs="Times New Roman"/>
                <w:sz w:val="20"/>
                <w:szCs w:val="20"/>
              </w:rPr>
            </w:pPr>
            <w:ins w:id="296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A11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297" w:author="Author"/>
                <w:rFonts w:ascii="Times New Roman" w:hAnsi="Times New Roman" w:cs="Times New Roman"/>
                <w:sz w:val="20"/>
                <w:szCs w:val="20"/>
              </w:rPr>
            </w:pPr>
            <w:ins w:id="29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SR.25.03 -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IM</w:t>
              </w:r>
            </w:ins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ins w:id="299" w:author="Author"/>
                <w:rFonts w:ascii="Times New Roman" w:hAnsi="Times New Roman" w:cs="Times New Roman"/>
                <w:sz w:val="20"/>
                <w:szCs w:val="20"/>
              </w:rPr>
            </w:pPr>
            <w:ins w:id="300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DD765D" w:rsidRDefault="00CB342A" w:rsidP="00B16AB9">
            <w:pPr>
              <w:rPr>
                <w:ins w:id="301" w:author="Author"/>
                <w:rFonts w:ascii="Times New Roman" w:hAnsi="Times New Roman" w:cs="Times New Roman"/>
                <w:sz w:val="20"/>
                <w:szCs w:val="20"/>
              </w:rPr>
            </w:pPr>
            <w:ins w:id="302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of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partial internal model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of 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tandard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f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ormula</w:t>
              </w:r>
            </w:ins>
          </w:p>
          <w:p w:rsidR="00CB342A" w:rsidRPr="00EB240E" w:rsidRDefault="00DD765D" w:rsidP="00B16AB9">
            <w:pPr>
              <w:rPr>
                <w:ins w:id="303" w:author="Author"/>
                <w:rFonts w:ascii="Times New Roman" w:hAnsi="Times New Roman" w:cs="Times New Roman"/>
                <w:sz w:val="20"/>
                <w:szCs w:val="20"/>
              </w:rPr>
            </w:pPr>
            <w:ins w:id="30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B342A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="00CB342A"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133"/>
          <w:ins w:id="305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06" w:author="Author"/>
                <w:rFonts w:ascii="Times New Roman" w:hAnsi="Times New Roman" w:cs="Times New Roman"/>
                <w:sz w:val="20"/>
                <w:szCs w:val="20"/>
              </w:rPr>
            </w:pPr>
            <w:ins w:id="30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C0010/R0870</w:t>
              </w:r>
            </w:ins>
          </w:p>
          <w:p w:rsidR="00CB342A" w:rsidRPr="001635A8" w:rsidRDefault="00CB342A" w:rsidP="00B16AB9">
            <w:pPr>
              <w:rPr>
                <w:ins w:id="308" w:author="Author"/>
                <w:rFonts w:ascii="Times New Roman" w:hAnsi="Times New Roman" w:cs="Times New Roman"/>
                <w:sz w:val="20"/>
                <w:szCs w:val="20"/>
              </w:rPr>
            </w:pPr>
            <w:ins w:id="309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(A12)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10" w:author="Author"/>
                <w:rFonts w:ascii="Times New Roman" w:hAnsi="Times New Roman" w:cs="Times New Roman"/>
                <w:sz w:val="20"/>
                <w:szCs w:val="20"/>
              </w:rPr>
            </w:pPr>
            <w:ins w:id="31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SR.26.01 -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Market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312" w:author="Author"/>
                <w:rFonts w:ascii="Times New Roman" w:hAnsi="Times New Roman" w:cs="Times New Roman"/>
                <w:sz w:val="20"/>
                <w:szCs w:val="20"/>
              </w:rPr>
            </w:pPr>
            <w:ins w:id="313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Pr="00866276" w:rsidRDefault="00CB342A" w:rsidP="00B16AB9">
            <w:pPr>
              <w:rPr>
                <w:ins w:id="314" w:author="Author"/>
                <w:rFonts w:ascii="Times New Roman" w:hAnsi="Times New Roman" w:cs="Times New Roman"/>
                <w:sz w:val="20"/>
                <w:szCs w:val="20"/>
              </w:rPr>
            </w:pPr>
            <w:ins w:id="31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CB342A" w:rsidRDefault="00CB342A" w:rsidP="00B16AB9">
            <w:pPr>
              <w:rPr>
                <w:ins w:id="316" w:author="Author"/>
                <w:rFonts w:ascii="Times New Roman" w:hAnsi="Times New Roman" w:cs="Times New Roman"/>
                <w:sz w:val="20"/>
                <w:szCs w:val="20"/>
              </w:rPr>
            </w:pPr>
            <w:ins w:id="317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 as use of full internal model</w:t>
              </w:r>
            </w:ins>
          </w:p>
          <w:p w:rsidR="00DD765D" w:rsidRDefault="00CB342A" w:rsidP="00B16AB9">
            <w:pPr>
              <w:rPr>
                <w:ins w:id="318" w:author="Author"/>
                <w:rFonts w:ascii="Times New Roman" w:hAnsi="Times New Roman" w:cs="Times New Roman"/>
                <w:sz w:val="20"/>
                <w:szCs w:val="20"/>
              </w:rPr>
            </w:pPr>
            <w:ins w:id="319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11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 xml:space="preserve"> Not reported as reported at RFF/MAP level</w:t>
              </w:r>
            </w:ins>
          </w:p>
          <w:p w:rsidR="00CB342A" w:rsidRPr="00866276" w:rsidRDefault="00DD765D" w:rsidP="00B16AB9">
            <w:pPr>
              <w:rPr>
                <w:ins w:id="320" w:author="Author"/>
                <w:rFonts w:ascii="Times New Roman" w:hAnsi="Times New Roman" w:cs="Times New Roman"/>
                <w:sz w:val="20"/>
                <w:szCs w:val="20"/>
              </w:rPr>
            </w:pPr>
            <w:ins w:id="32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B342A"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250"/>
          <w:ins w:id="322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23" w:author="Author"/>
                <w:rFonts w:ascii="Times New Roman" w:hAnsi="Times New Roman" w:cs="Times New Roman"/>
                <w:sz w:val="20"/>
                <w:szCs w:val="20"/>
              </w:rPr>
            </w:pPr>
            <w:ins w:id="32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C0010/R0880</w:t>
              </w:r>
            </w:ins>
          </w:p>
          <w:p w:rsidR="00CB342A" w:rsidRPr="001635A8" w:rsidRDefault="00CB342A" w:rsidP="00B16AB9">
            <w:pPr>
              <w:rPr>
                <w:ins w:id="325" w:author="Author"/>
                <w:rFonts w:ascii="Times New Roman" w:hAnsi="Times New Roman" w:cs="Times New Roman"/>
                <w:sz w:val="20"/>
                <w:szCs w:val="20"/>
              </w:rPr>
            </w:pPr>
            <w:ins w:id="326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(A13)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27" w:author="Author"/>
                <w:rFonts w:ascii="Times New Roman" w:hAnsi="Times New Roman" w:cs="Times New Roman"/>
                <w:sz w:val="20"/>
                <w:szCs w:val="20"/>
              </w:rPr>
            </w:pPr>
            <w:ins w:id="32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SR.26.02 -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Counterparty default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329" w:author="Author"/>
                <w:rFonts w:ascii="Times New Roman" w:hAnsi="Times New Roman" w:cs="Times New Roman"/>
                <w:sz w:val="20"/>
                <w:szCs w:val="20"/>
              </w:rPr>
            </w:pPr>
            <w:ins w:id="33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Pr="00866276" w:rsidRDefault="00CB342A" w:rsidP="00B16AB9">
            <w:pPr>
              <w:rPr>
                <w:ins w:id="331" w:author="Author"/>
                <w:rFonts w:ascii="Times New Roman" w:hAnsi="Times New Roman" w:cs="Times New Roman"/>
                <w:sz w:val="20"/>
                <w:szCs w:val="20"/>
              </w:rPr>
            </w:pPr>
            <w:ins w:id="33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CB342A" w:rsidRDefault="00CB342A" w:rsidP="00B16AB9">
            <w:pPr>
              <w:rPr>
                <w:ins w:id="333" w:author="Author"/>
                <w:rFonts w:ascii="Times New Roman" w:hAnsi="Times New Roman" w:cs="Times New Roman"/>
                <w:sz w:val="20"/>
                <w:szCs w:val="20"/>
              </w:rPr>
            </w:pPr>
            <w:ins w:id="334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CB342A" w:rsidRDefault="00CB342A" w:rsidP="00B16AB9">
            <w:pPr>
              <w:rPr>
                <w:ins w:id="335" w:author="Author"/>
                <w:rFonts w:ascii="Times New Roman" w:hAnsi="Times New Roman" w:cs="Times New Roman"/>
                <w:sz w:val="20"/>
                <w:szCs w:val="20"/>
              </w:rPr>
            </w:pPr>
            <w:ins w:id="33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866276" w:rsidRDefault="00DD765D" w:rsidP="00B16AB9">
            <w:pPr>
              <w:rPr>
                <w:ins w:id="337" w:author="Author"/>
                <w:rFonts w:ascii="Times New Roman" w:hAnsi="Times New Roman" w:cs="Times New Roman"/>
                <w:sz w:val="20"/>
                <w:szCs w:val="20"/>
              </w:rPr>
            </w:pPr>
            <w:ins w:id="33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866276" w:rsidRDefault="00CB342A" w:rsidP="00B16AB9">
            <w:pPr>
              <w:rPr>
                <w:ins w:id="339" w:author="Author"/>
                <w:rFonts w:ascii="Times New Roman" w:hAnsi="Times New Roman" w:cs="Times New Roman"/>
                <w:sz w:val="20"/>
                <w:szCs w:val="20"/>
              </w:rPr>
            </w:pPr>
            <w:ins w:id="34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117"/>
          <w:ins w:id="341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42" w:author="Author"/>
                <w:rFonts w:ascii="Times New Roman" w:hAnsi="Times New Roman" w:cs="Times New Roman"/>
                <w:sz w:val="20"/>
                <w:szCs w:val="20"/>
              </w:rPr>
            </w:pPr>
            <w:ins w:id="34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C0010/R0890</w:t>
              </w:r>
            </w:ins>
          </w:p>
          <w:p w:rsidR="00CB342A" w:rsidRPr="001635A8" w:rsidRDefault="00CB342A" w:rsidP="00B16AB9">
            <w:pPr>
              <w:rPr>
                <w:ins w:id="344" w:author="Author"/>
                <w:rFonts w:ascii="Times New Roman" w:hAnsi="Times New Roman" w:cs="Times New Roman"/>
                <w:sz w:val="20"/>
                <w:szCs w:val="20"/>
              </w:rPr>
            </w:pPr>
            <w:ins w:id="345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(A14)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46" w:author="Author"/>
                <w:rFonts w:ascii="Times New Roman" w:hAnsi="Times New Roman" w:cs="Times New Roman"/>
                <w:sz w:val="20"/>
                <w:szCs w:val="20"/>
              </w:rPr>
            </w:pPr>
            <w:ins w:id="34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SR.26.03 -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Life underwriting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348" w:author="Author"/>
                <w:rFonts w:ascii="Times New Roman" w:hAnsi="Times New Roman" w:cs="Times New Roman"/>
                <w:sz w:val="20"/>
                <w:szCs w:val="20"/>
              </w:rPr>
            </w:pPr>
            <w:ins w:id="349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Default="00CB342A" w:rsidP="00B16AB9">
            <w:pPr>
              <w:rPr>
                <w:ins w:id="350" w:author="Author"/>
                <w:rFonts w:ascii="Times New Roman" w:hAnsi="Times New Roman" w:cs="Times New Roman"/>
                <w:sz w:val="20"/>
                <w:szCs w:val="20"/>
              </w:rPr>
            </w:pPr>
            <w:ins w:id="35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CB342A" w:rsidRDefault="00CB342A" w:rsidP="00B16AB9">
            <w:pPr>
              <w:rPr>
                <w:ins w:id="352" w:author="Author"/>
                <w:rFonts w:ascii="Times New Roman" w:hAnsi="Times New Roman" w:cs="Times New Roman"/>
                <w:sz w:val="20"/>
                <w:szCs w:val="20"/>
              </w:rPr>
            </w:pPr>
            <w:ins w:id="353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DD765D" w:rsidRDefault="00CB342A" w:rsidP="00B16AB9">
            <w:pPr>
              <w:rPr>
                <w:ins w:id="354" w:author="Author"/>
                <w:rFonts w:ascii="Times New Roman" w:hAnsi="Times New Roman" w:cs="Times New Roman"/>
                <w:sz w:val="20"/>
                <w:szCs w:val="20"/>
              </w:rPr>
            </w:pPr>
            <w:ins w:id="355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</w:ins>
          </w:p>
          <w:p w:rsidR="00CB342A" w:rsidRPr="00866276" w:rsidRDefault="00DD765D" w:rsidP="00B16AB9">
            <w:pPr>
              <w:rPr>
                <w:ins w:id="356" w:author="Author"/>
                <w:rFonts w:ascii="Times New Roman" w:hAnsi="Times New Roman" w:cs="Times New Roman"/>
                <w:sz w:val="20"/>
                <w:szCs w:val="20"/>
              </w:rPr>
            </w:pPr>
            <w:ins w:id="35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  <w:r w:rsidR="00CB342A"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0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118"/>
          <w:ins w:id="358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59" w:author="Author"/>
                <w:rFonts w:ascii="Times New Roman" w:hAnsi="Times New Roman" w:cs="Times New Roman"/>
                <w:sz w:val="20"/>
                <w:szCs w:val="20"/>
              </w:rPr>
            </w:pPr>
            <w:ins w:id="36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C0010/R0900</w:t>
              </w:r>
            </w:ins>
          </w:p>
          <w:p w:rsidR="00CB342A" w:rsidRPr="001635A8" w:rsidRDefault="00CB342A" w:rsidP="00B16AB9">
            <w:pPr>
              <w:rPr>
                <w:ins w:id="361" w:author="Author"/>
                <w:rFonts w:ascii="Times New Roman" w:hAnsi="Times New Roman" w:cs="Times New Roman"/>
                <w:sz w:val="20"/>
                <w:szCs w:val="20"/>
              </w:rPr>
            </w:pPr>
            <w:ins w:id="362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(A15)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63" w:author="Author"/>
                <w:rFonts w:ascii="Times New Roman" w:hAnsi="Times New Roman" w:cs="Times New Roman"/>
                <w:sz w:val="20"/>
                <w:szCs w:val="20"/>
              </w:rPr>
            </w:pPr>
            <w:ins w:id="36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SR.26.04 -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Health underwriting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365" w:author="Author"/>
                <w:rFonts w:ascii="Times New Roman" w:hAnsi="Times New Roman" w:cs="Times New Roman"/>
                <w:sz w:val="20"/>
                <w:szCs w:val="20"/>
              </w:rPr>
            </w:pPr>
            <w:ins w:id="36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Pr="00866276" w:rsidRDefault="00CB342A" w:rsidP="00B16AB9">
            <w:pPr>
              <w:rPr>
                <w:ins w:id="367" w:author="Author"/>
                <w:rFonts w:ascii="Times New Roman" w:hAnsi="Times New Roman" w:cs="Times New Roman"/>
                <w:sz w:val="20"/>
                <w:szCs w:val="20"/>
              </w:rPr>
            </w:pPr>
            <w:ins w:id="36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CB342A" w:rsidRDefault="00CB342A" w:rsidP="00B16AB9">
            <w:pPr>
              <w:rPr>
                <w:ins w:id="369" w:author="Author"/>
                <w:rFonts w:ascii="Times New Roman" w:hAnsi="Times New Roman" w:cs="Times New Roman"/>
                <w:sz w:val="20"/>
                <w:szCs w:val="20"/>
              </w:rPr>
            </w:pPr>
            <w:ins w:id="37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CB342A" w:rsidRDefault="00CB342A" w:rsidP="00B16AB9">
            <w:pPr>
              <w:rPr>
                <w:ins w:id="371" w:author="Author"/>
                <w:rFonts w:ascii="Times New Roman" w:hAnsi="Times New Roman" w:cs="Times New Roman"/>
                <w:sz w:val="20"/>
                <w:szCs w:val="20"/>
              </w:rPr>
            </w:pPr>
            <w:ins w:id="37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866276" w:rsidRDefault="00DD765D" w:rsidP="00B16AB9">
            <w:pPr>
              <w:rPr>
                <w:ins w:id="373" w:author="Author"/>
                <w:rFonts w:ascii="Times New Roman" w:hAnsi="Times New Roman" w:cs="Times New Roman"/>
                <w:sz w:val="20"/>
                <w:szCs w:val="20"/>
              </w:rPr>
            </w:pPr>
            <w:ins w:id="37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866276" w:rsidRDefault="00CB342A" w:rsidP="00B16AB9">
            <w:pPr>
              <w:rPr>
                <w:ins w:id="375" w:author="Author"/>
                <w:rFonts w:ascii="Times New Roman" w:hAnsi="Times New Roman" w:cs="Times New Roman"/>
                <w:sz w:val="20"/>
                <w:szCs w:val="20"/>
              </w:rPr>
            </w:pPr>
            <w:ins w:id="37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119"/>
          <w:ins w:id="377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78" w:author="Author"/>
                <w:rFonts w:ascii="Times New Roman" w:hAnsi="Times New Roman" w:cs="Times New Roman"/>
                <w:sz w:val="20"/>
                <w:szCs w:val="20"/>
              </w:rPr>
            </w:pPr>
            <w:ins w:id="37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C0010/R0910</w:t>
              </w:r>
            </w:ins>
          </w:p>
          <w:p w:rsidR="00CB342A" w:rsidRPr="001635A8" w:rsidRDefault="00CB342A" w:rsidP="00B16AB9">
            <w:pPr>
              <w:rPr>
                <w:ins w:id="380" w:author="Author"/>
                <w:rFonts w:ascii="Times New Roman" w:hAnsi="Times New Roman" w:cs="Times New Roman"/>
                <w:sz w:val="20"/>
                <w:szCs w:val="20"/>
              </w:rPr>
            </w:pPr>
            <w:ins w:id="381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(A16)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82" w:author="Author"/>
                <w:rFonts w:ascii="Times New Roman" w:hAnsi="Times New Roman" w:cs="Times New Roman"/>
                <w:sz w:val="20"/>
                <w:szCs w:val="20"/>
              </w:rPr>
            </w:pPr>
            <w:ins w:id="38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SR.26.05 -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Non-Life underwriting risk</w:t>
              </w:r>
            </w:ins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ins w:id="384" w:author="Author"/>
                <w:rFonts w:ascii="Times New Roman" w:hAnsi="Times New Roman" w:cs="Times New Roman"/>
                <w:sz w:val="20"/>
                <w:szCs w:val="20"/>
              </w:rPr>
            </w:pPr>
            <w:ins w:id="385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Default="00CB342A" w:rsidP="00B16AB9">
            <w:pPr>
              <w:rPr>
                <w:ins w:id="386" w:author="Author"/>
                <w:rFonts w:ascii="Times New Roman" w:hAnsi="Times New Roman" w:cs="Times New Roman"/>
                <w:sz w:val="20"/>
                <w:szCs w:val="20"/>
              </w:rPr>
            </w:pPr>
            <w:ins w:id="38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CB342A" w:rsidRDefault="00CB342A" w:rsidP="00B16AB9">
            <w:pPr>
              <w:rPr>
                <w:ins w:id="388" w:author="Author"/>
                <w:rFonts w:ascii="Times New Roman" w:hAnsi="Times New Roman" w:cs="Times New Roman"/>
                <w:sz w:val="20"/>
                <w:szCs w:val="20"/>
              </w:rPr>
            </w:pPr>
            <w:ins w:id="38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 xml:space="preserve">- Not reported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as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use of partial 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>internal model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as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use of full internal model</w:t>
              </w:r>
            </w:ins>
          </w:p>
          <w:p w:rsidR="00DD765D" w:rsidRDefault="00CB342A" w:rsidP="00B16AB9">
            <w:pPr>
              <w:rPr>
                <w:ins w:id="390" w:author="Author"/>
                <w:rFonts w:ascii="Times New Roman" w:hAnsi="Times New Roman" w:cs="Times New Roman"/>
                <w:sz w:val="20"/>
                <w:szCs w:val="20"/>
              </w:rPr>
            </w:pPr>
            <w:ins w:id="391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CB342A" w:rsidRPr="00EB240E" w:rsidRDefault="00DD765D" w:rsidP="00B16AB9">
            <w:pPr>
              <w:rPr>
                <w:ins w:id="392" w:author="Author"/>
                <w:rFonts w:ascii="Times New Roman" w:hAnsi="Times New Roman" w:cs="Times New Roman"/>
                <w:sz w:val="20"/>
                <w:szCs w:val="20"/>
              </w:rPr>
            </w:pPr>
            <w:ins w:id="39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  <w:r w:rsidR="00CB342A"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0</w:t>
              </w:r>
              <w:r w:rsidR="00CB342A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1966"/>
          <w:ins w:id="394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395" w:author="Author"/>
                <w:rFonts w:ascii="Times New Roman" w:hAnsi="Times New Roman" w:cs="Times New Roman"/>
                <w:sz w:val="20"/>
                <w:szCs w:val="20"/>
              </w:rPr>
            </w:pPr>
            <w:ins w:id="39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C0010/R0920</w:t>
              </w:r>
            </w:ins>
          </w:p>
          <w:p w:rsidR="00CB342A" w:rsidRPr="001635A8" w:rsidRDefault="00CB342A" w:rsidP="00B16AB9">
            <w:pPr>
              <w:rPr>
                <w:ins w:id="397" w:author="Author"/>
                <w:rFonts w:ascii="Times New Roman" w:hAnsi="Times New Roman" w:cs="Times New Roman"/>
                <w:sz w:val="20"/>
                <w:szCs w:val="20"/>
              </w:rPr>
            </w:pPr>
            <w:ins w:id="398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(A17)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399" w:author="Author"/>
                <w:rFonts w:ascii="Times New Roman" w:hAnsi="Times New Roman" w:cs="Times New Roman"/>
                <w:sz w:val="20"/>
                <w:szCs w:val="20"/>
              </w:rPr>
            </w:pPr>
            <w:ins w:id="40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SR.26.06 -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Operational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401" w:author="Author"/>
                <w:rFonts w:ascii="Times New Roman" w:hAnsi="Times New Roman" w:cs="Times New Roman"/>
                <w:sz w:val="20"/>
                <w:szCs w:val="20"/>
              </w:rPr>
            </w:pPr>
            <w:ins w:id="40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Default="00CB342A" w:rsidP="00B16AB9">
            <w:pPr>
              <w:rPr>
                <w:ins w:id="403" w:author="Author"/>
                <w:rFonts w:ascii="Times New Roman" w:hAnsi="Times New Roman" w:cs="Times New Roman"/>
                <w:sz w:val="20"/>
                <w:szCs w:val="20"/>
              </w:rPr>
            </w:pPr>
            <w:ins w:id="40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CF19F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866276" w:rsidRDefault="00DD765D" w:rsidP="00B16AB9">
            <w:pPr>
              <w:rPr>
                <w:ins w:id="405" w:author="Author"/>
                <w:rFonts w:ascii="Times New Roman" w:hAnsi="Times New Roman" w:cs="Times New Roman"/>
                <w:sz w:val="20"/>
                <w:szCs w:val="20"/>
              </w:rPr>
            </w:pPr>
            <w:ins w:id="40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866276" w:rsidRDefault="00CB342A" w:rsidP="00B16AB9">
            <w:pPr>
              <w:rPr>
                <w:ins w:id="407" w:author="Author"/>
                <w:rFonts w:ascii="Times New Roman" w:hAnsi="Times New Roman" w:cs="Times New Roman"/>
                <w:sz w:val="20"/>
                <w:szCs w:val="20"/>
              </w:rPr>
            </w:pPr>
            <w:ins w:id="408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CB342A" w:rsidRPr="00EB240E" w:rsidTr="00CB342A">
        <w:trPr>
          <w:trHeight w:val="2122"/>
          <w:ins w:id="409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410" w:author="Author"/>
                <w:rFonts w:ascii="Times New Roman" w:hAnsi="Times New Roman" w:cs="Times New Roman"/>
                <w:sz w:val="20"/>
                <w:szCs w:val="20"/>
              </w:rPr>
            </w:pPr>
            <w:ins w:id="41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C0010/R0930</w:t>
              </w:r>
            </w:ins>
          </w:p>
          <w:p w:rsidR="00CB342A" w:rsidRPr="001635A8" w:rsidRDefault="00CB342A" w:rsidP="00B16AB9">
            <w:pPr>
              <w:rPr>
                <w:ins w:id="412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CB342A" w:rsidRPr="00BB2F7F" w:rsidRDefault="00CB342A" w:rsidP="009922CD">
            <w:pPr>
              <w:rPr>
                <w:ins w:id="413" w:author="Author"/>
                <w:rFonts w:ascii="Times New Roman" w:hAnsi="Times New Roman" w:cs="Times New Roman"/>
                <w:sz w:val="20"/>
                <w:szCs w:val="20"/>
              </w:rPr>
            </w:pPr>
            <w:ins w:id="41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SR.26.07 - </w:t>
              </w:r>
              <w:r w:rsidRPr="00BB2F7F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Simplifi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cations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415" w:author="Author"/>
                <w:rFonts w:ascii="Times New Roman" w:hAnsi="Times New Roman" w:cs="Times New Roman"/>
                <w:sz w:val="20"/>
                <w:szCs w:val="20"/>
              </w:rPr>
            </w:pPr>
            <w:ins w:id="41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Pr="00866276" w:rsidRDefault="00CB342A" w:rsidP="00B16AB9">
            <w:pPr>
              <w:rPr>
                <w:ins w:id="417" w:author="Author"/>
                <w:rFonts w:ascii="Times New Roman" w:hAnsi="Times New Roman" w:cs="Times New Roman"/>
                <w:sz w:val="20"/>
                <w:szCs w:val="20"/>
              </w:rPr>
            </w:pPr>
            <w:ins w:id="418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2 – Not reported as no simplified calculations used</w:t>
              </w:r>
            </w:ins>
          </w:p>
          <w:p w:rsidR="00CB342A" w:rsidRDefault="00CB342A" w:rsidP="00B16AB9">
            <w:pPr>
              <w:rPr>
                <w:ins w:id="419" w:author="Author"/>
                <w:rFonts w:ascii="Times New Roman" w:hAnsi="Times New Roman" w:cs="Times New Roman"/>
                <w:sz w:val="20"/>
                <w:szCs w:val="20"/>
              </w:rPr>
            </w:pPr>
            <w:ins w:id="42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866276" w:rsidRDefault="00DD765D" w:rsidP="00B16AB9">
            <w:pPr>
              <w:rPr>
                <w:ins w:id="421" w:author="Author"/>
                <w:rFonts w:ascii="Times New Roman" w:hAnsi="Times New Roman" w:cs="Times New Roman"/>
                <w:sz w:val="20"/>
                <w:szCs w:val="20"/>
              </w:rPr>
            </w:pPr>
            <w:ins w:id="42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866276" w:rsidRDefault="00CB342A" w:rsidP="00B16AB9">
            <w:pPr>
              <w:rPr>
                <w:ins w:id="423" w:author="Author"/>
                <w:rFonts w:ascii="Times New Roman" w:hAnsi="Times New Roman" w:cs="Times New Roman"/>
                <w:sz w:val="20"/>
                <w:szCs w:val="20"/>
              </w:rPr>
            </w:pPr>
            <w:ins w:id="424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0 - Not reported other reason (in this case special justification is needed)</w:t>
              </w:r>
            </w:ins>
          </w:p>
        </w:tc>
      </w:tr>
      <w:tr w:rsidR="00CB342A" w:rsidRPr="00866276" w:rsidTr="00CB342A">
        <w:trPr>
          <w:trHeight w:val="2109"/>
          <w:ins w:id="425" w:author="Author"/>
        </w:trPr>
        <w:tc>
          <w:tcPr>
            <w:tcW w:w="1872" w:type="dxa"/>
          </w:tcPr>
          <w:p w:rsidR="00CB342A" w:rsidRPr="001635A8" w:rsidRDefault="00CB342A" w:rsidP="00B16AB9">
            <w:pPr>
              <w:rPr>
                <w:ins w:id="426" w:author="Author"/>
                <w:rFonts w:ascii="Times New Roman" w:hAnsi="Times New Roman" w:cs="Times New Roman"/>
                <w:sz w:val="20"/>
                <w:szCs w:val="20"/>
              </w:rPr>
            </w:pPr>
            <w:ins w:id="42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C0010/R0940</w:t>
              </w:r>
            </w:ins>
          </w:p>
          <w:p w:rsidR="00CB342A" w:rsidRPr="001635A8" w:rsidRDefault="00CB342A" w:rsidP="00B16AB9">
            <w:pPr>
              <w:rPr>
                <w:ins w:id="428" w:author="Author"/>
                <w:rFonts w:ascii="Times New Roman" w:hAnsi="Times New Roman" w:cs="Times New Roman"/>
                <w:sz w:val="20"/>
                <w:szCs w:val="20"/>
              </w:rPr>
            </w:pPr>
            <w:ins w:id="429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(A18)</w:t>
              </w:r>
            </w:ins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ins w:id="430" w:author="Author"/>
                <w:rFonts w:ascii="Times New Roman" w:hAnsi="Times New Roman" w:cs="Times New Roman"/>
                <w:sz w:val="20"/>
                <w:szCs w:val="20"/>
              </w:rPr>
            </w:pPr>
            <w:ins w:id="43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SR.27.01 -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Non-Life Catastrophe risk</w:t>
              </w:r>
            </w:ins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ins w:id="432" w:author="Author"/>
                <w:rFonts w:ascii="Times New Roman" w:hAnsi="Times New Roman" w:cs="Times New Roman"/>
                <w:sz w:val="20"/>
                <w:szCs w:val="20"/>
              </w:rPr>
            </w:pPr>
            <w:ins w:id="433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CB342A" w:rsidRDefault="00CB342A" w:rsidP="00B16AB9">
            <w:pPr>
              <w:rPr>
                <w:ins w:id="434" w:author="Author"/>
                <w:rFonts w:ascii="Times New Roman" w:hAnsi="Times New Roman" w:cs="Times New Roman"/>
                <w:sz w:val="20"/>
                <w:szCs w:val="20"/>
              </w:rPr>
            </w:pPr>
            <w:ins w:id="43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DD765D" w:rsidRPr="00866276" w:rsidRDefault="00DD765D" w:rsidP="00B16AB9">
            <w:pPr>
              <w:rPr>
                <w:ins w:id="436" w:author="Author"/>
                <w:rFonts w:ascii="Times New Roman" w:hAnsi="Times New Roman" w:cs="Times New Roman"/>
                <w:sz w:val="20"/>
                <w:szCs w:val="20"/>
              </w:rPr>
            </w:pPr>
            <w:ins w:id="43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13 - Not reported as method 2 is used exclusively</w:t>
              </w:r>
            </w:ins>
          </w:p>
          <w:p w:rsidR="00CB342A" w:rsidRPr="00866276" w:rsidRDefault="00CB342A" w:rsidP="00B16AB9">
            <w:pPr>
              <w:rPr>
                <w:ins w:id="438" w:author="Author"/>
                <w:rFonts w:ascii="Times New Roman" w:hAnsi="Times New Roman" w:cs="Times New Roman"/>
                <w:sz w:val="20"/>
                <w:szCs w:val="20"/>
              </w:rPr>
            </w:pPr>
            <w:ins w:id="439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</w:tbl>
    <w:p w:rsidR="006E4A52" w:rsidRPr="002E5263" w:rsidRDefault="006E4A52" w:rsidP="00CB342A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317FC"/>
    <w:rsid w:val="00036281"/>
    <w:rsid w:val="00050D2C"/>
    <w:rsid w:val="00077C36"/>
    <w:rsid w:val="0008692B"/>
    <w:rsid w:val="000D493F"/>
    <w:rsid w:val="00130E7D"/>
    <w:rsid w:val="00147F87"/>
    <w:rsid w:val="0015196F"/>
    <w:rsid w:val="00182F92"/>
    <w:rsid w:val="001D0A3F"/>
    <w:rsid w:val="00226460"/>
    <w:rsid w:val="00233681"/>
    <w:rsid w:val="00247B30"/>
    <w:rsid w:val="00266BEC"/>
    <w:rsid w:val="002C253B"/>
    <w:rsid w:val="002E5263"/>
    <w:rsid w:val="002E7A33"/>
    <w:rsid w:val="0037482A"/>
    <w:rsid w:val="003C6D5B"/>
    <w:rsid w:val="003E25CB"/>
    <w:rsid w:val="00404AA3"/>
    <w:rsid w:val="00406E4B"/>
    <w:rsid w:val="004321E5"/>
    <w:rsid w:val="00452D50"/>
    <w:rsid w:val="00465DA6"/>
    <w:rsid w:val="004716A4"/>
    <w:rsid w:val="0047539C"/>
    <w:rsid w:val="00476B62"/>
    <w:rsid w:val="00481923"/>
    <w:rsid w:val="00486501"/>
    <w:rsid w:val="004B0C75"/>
    <w:rsid w:val="004D51A9"/>
    <w:rsid w:val="004E0E31"/>
    <w:rsid w:val="004E1A7A"/>
    <w:rsid w:val="004F767F"/>
    <w:rsid w:val="00502C44"/>
    <w:rsid w:val="00524959"/>
    <w:rsid w:val="005446B2"/>
    <w:rsid w:val="00567A46"/>
    <w:rsid w:val="00587A83"/>
    <w:rsid w:val="00595775"/>
    <w:rsid w:val="005C03E3"/>
    <w:rsid w:val="00600656"/>
    <w:rsid w:val="00602F8D"/>
    <w:rsid w:val="00634E07"/>
    <w:rsid w:val="00662C9A"/>
    <w:rsid w:val="00671B5B"/>
    <w:rsid w:val="006B5863"/>
    <w:rsid w:val="006E4A52"/>
    <w:rsid w:val="00723FB3"/>
    <w:rsid w:val="00734AA4"/>
    <w:rsid w:val="007772EF"/>
    <w:rsid w:val="007A4751"/>
    <w:rsid w:val="007B16FC"/>
    <w:rsid w:val="007B38BB"/>
    <w:rsid w:val="007C79F3"/>
    <w:rsid w:val="007D48A3"/>
    <w:rsid w:val="007E3D53"/>
    <w:rsid w:val="00800E84"/>
    <w:rsid w:val="00832D1D"/>
    <w:rsid w:val="008411BA"/>
    <w:rsid w:val="008641A6"/>
    <w:rsid w:val="008A78D6"/>
    <w:rsid w:val="008F062F"/>
    <w:rsid w:val="00922B9F"/>
    <w:rsid w:val="0097041C"/>
    <w:rsid w:val="00986925"/>
    <w:rsid w:val="009922CD"/>
    <w:rsid w:val="00994513"/>
    <w:rsid w:val="009A1906"/>
    <w:rsid w:val="009A4CCA"/>
    <w:rsid w:val="009B379C"/>
    <w:rsid w:val="009D19D7"/>
    <w:rsid w:val="00A05693"/>
    <w:rsid w:val="00A314F2"/>
    <w:rsid w:val="00A36D30"/>
    <w:rsid w:val="00A80F3C"/>
    <w:rsid w:val="00AB5D94"/>
    <w:rsid w:val="00AF2ABF"/>
    <w:rsid w:val="00AF4FCB"/>
    <w:rsid w:val="00B20875"/>
    <w:rsid w:val="00B674D4"/>
    <w:rsid w:val="00B90F65"/>
    <w:rsid w:val="00BA5BC0"/>
    <w:rsid w:val="00BD7F71"/>
    <w:rsid w:val="00C051D6"/>
    <w:rsid w:val="00C116F0"/>
    <w:rsid w:val="00C40AF1"/>
    <w:rsid w:val="00C5222B"/>
    <w:rsid w:val="00C662BE"/>
    <w:rsid w:val="00C84C47"/>
    <w:rsid w:val="00C91CB5"/>
    <w:rsid w:val="00CB0D82"/>
    <w:rsid w:val="00CB342A"/>
    <w:rsid w:val="00CD20CA"/>
    <w:rsid w:val="00D002C4"/>
    <w:rsid w:val="00D024BC"/>
    <w:rsid w:val="00D04822"/>
    <w:rsid w:val="00D07DBF"/>
    <w:rsid w:val="00D223DD"/>
    <w:rsid w:val="00D80FB5"/>
    <w:rsid w:val="00D874B7"/>
    <w:rsid w:val="00DB340E"/>
    <w:rsid w:val="00DC6B56"/>
    <w:rsid w:val="00DD765D"/>
    <w:rsid w:val="00DE638D"/>
    <w:rsid w:val="00DF17D9"/>
    <w:rsid w:val="00E21832"/>
    <w:rsid w:val="00E253C2"/>
    <w:rsid w:val="00E50377"/>
    <w:rsid w:val="00E57791"/>
    <w:rsid w:val="00E7065F"/>
    <w:rsid w:val="00E76ED9"/>
    <w:rsid w:val="00EB240E"/>
    <w:rsid w:val="00ED3D91"/>
    <w:rsid w:val="00F01189"/>
    <w:rsid w:val="00F170F3"/>
    <w:rsid w:val="00F2429D"/>
    <w:rsid w:val="00F60CFD"/>
    <w:rsid w:val="00F80BAF"/>
    <w:rsid w:val="00FA5C8C"/>
    <w:rsid w:val="00FC308E"/>
    <w:rsid w:val="00FD1173"/>
    <w:rsid w:val="00FD151D"/>
    <w:rsid w:val="00F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CB34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CB3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3249</Words>
  <Characters>18523</Characters>
  <Application>Microsoft Office Word</Application>
  <DocSecurity>0</DocSecurity>
  <Lines>154</Lines>
  <Paragraphs>43</Paragraphs>
  <ScaleCrop>false</ScaleCrop>
  <Company/>
  <LinksUpToDate>false</LinksUpToDate>
  <CharactersWithSpaces>21729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2015-07-02T20:42:00Z</dcterms:created>
  <dcterms:modified xsi:type="dcterms:W3CDTF">2015-07-16T15:15:00Z</dcterms:modified>
</cp:coreProperties>
</file>